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B83D3" w14:textId="77777777" w:rsidR="002123C1" w:rsidRPr="002123C1" w:rsidRDefault="002123C1" w:rsidP="002123C1">
      <w:pPr>
        <w:spacing w:after="0" w:line="240" w:lineRule="auto"/>
        <w:rPr>
          <w:rFonts w:ascii="Calibri" w:eastAsia="Times New Roman" w:hAnsi="Calibri" w:cs="Calibri"/>
          <w:b/>
          <w:lang w:val="el-GR"/>
        </w:rPr>
      </w:pPr>
    </w:p>
    <w:p w14:paraId="233D1E54" w14:textId="77777777" w:rsidR="00C02349" w:rsidRPr="00C02349" w:rsidRDefault="00C02349" w:rsidP="00C02349">
      <w:pPr>
        <w:spacing w:after="0" w:line="240" w:lineRule="auto"/>
        <w:jc w:val="center"/>
        <w:rPr>
          <w:rFonts w:ascii="Calibri" w:eastAsia="Times New Roman" w:hAnsi="Calibri" w:cs="Calibri"/>
          <w:b/>
          <w:sz w:val="32"/>
          <w:lang w:val="el-GR"/>
        </w:rPr>
      </w:pPr>
      <w:r w:rsidRPr="00C02349">
        <w:rPr>
          <w:rFonts w:ascii="Calibri" w:eastAsia="Times New Roman" w:hAnsi="Calibri" w:cs="Calibri"/>
          <w:b/>
          <w:sz w:val="32"/>
          <w:lang w:val="el-GR"/>
        </w:rPr>
        <w:t>Επιχειρησιακό Πρόγραμμα «Θάλασσα» 2014-2020</w:t>
      </w:r>
    </w:p>
    <w:p w14:paraId="68152A3C" w14:textId="77777777" w:rsidR="009D2F3F" w:rsidRPr="00346220" w:rsidRDefault="00C02349" w:rsidP="00C02349">
      <w:pPr>
        <w:spacing w:after="0" w:line="240" w:lineRule="auto"/>
        <w:jc w:val="center"/>
        <w:rPr>
          <w:rFonts w:ascii="Calibri" w:eastAsia="Times New Roman" w:hAnsi="Calibri" w:cs="Calibri"/>
          <w:b/>
          <w:sz w:val="32"/>
          <w:lang w:val="el-GR"/>
        </w:rPr>
      </w:pPr>
      <w:r w:rsidRPr="00C02349">
        <w:rPr>
          <w:rFonts w:ascii="Calibri" w:eastAsia="Times New Roman" w:hAnsi="Calibri" w:cs="Calibri"/>
          <w:b/>
          <w:sz w:val="32"/>
          <w:lang w:val="el-GR"/>
        </w:rPr>
        <w:t>Μέτρο 4.3: Στρατηγική Τοπικής Ανάπτυξης Αλιευτικών Περιοχών</w:t>
      </w:r>
      <w:r w:rsidR="00B96D93" w:rsidRPr="00346220">
        <w:rPr>
          <w:rFonts w:ascii="Calibri" w:eastAsia="Times New Roman" w:hAnsi="Calibri" w:cs="Calibri"/>
          <w:b/>
          <w:sz w:val="32"/>
          <w:lang w:val="el-GR"/>
        </w:rPr>
        <w:t xml:space="preserve"> </w:t>
      </w:r>
    </w:p>
    <w:p w14:paraId="7AC14CD6" w14:textId="2688C5B3" w:rsidR="00C02349" w:rsidRPr="00C02349" w:rsidRDefault="00B96D93" w:rsidP="00C02349">
      <w:pPr>
        <w:spacing w:after="0" w:line="240" w:lineRule="auto"/>
        <w:jc w:val="center"/>
        <w:rPr>
          <w:rFonts w:ascii="Calibri" w:eastAsia="Times New Roman" w:hAnsi="Calibri" w:cs="Calibri"/>
          <w:b/>
          <w:sz w:val="32"/>
          <w:lang w:val="el-GR"/>
        </w:rPr>
      </w:pPr>
      <w:r>
        <w:rPr>
          <w:rFonts w:ascii="Calibri" w:eastAsia="Times New Roman" w:hAnsi="Calibri" w:cs="Calibri"/>
          <w:b/>
          <w:sz w:val="32"/>
          <w:lang w:val="el-GR"/>
        </w:rPr>
        <w:t>Π</w:t>
      </w:r>
      <w:r w:rsidR="00F81017">
        <w:rPr>
          <w:rFonts w:ascii="Calibri" w:eastAsia="Times New Roman" w:hAnsi="Calibri" w:cs="Calibri"/>
          <w:b/>
          <w:sz w:val="32"/>
          <w:lang w:val="el-GR"/>
        </w:rPr>
        <w:t>άφου</w:t>
      </w:r>
      <w:r w:rsidR="00C02349" w:rsidRPr="00C02349">
        <w:rPr>
          <w:rFonts w:ascii="Calibri" w:eastAsia="Times New Roman" w:hAnsi="Calibri" w:cs="Calibri"/>
          <w:b/>
          <w:sz w:val="32"/>
          <w:lang w:val="el-GR"/>
        </w:rPr>
        <w:t xml:space="preserve"> 2014-2020</w:t>
      </w:r>
    </w:p>
    <w:p w14:paraId="64ADA327" w14:textId="77777777" w:rsidR="00C02349" w:rsidRPr="00C02349" w:rsidRDefault="00346C19" w:rsidP="00C02349">
      <w:pPr>
        <w:spacing w:after="0" w:line="240" w:lineRule="auto"/>
        <w:jc w:val="center"/>
        <w:rPr>
          <w:rFonts w:ascii="Calibri" w:eastAsia="Times New Roman" w:hAnsi="Calibri" w:cs="Calibri"/>
          <w:b/>
          <w:bCs/>
          <w:sz w:val="21"/>
          <w:lang w:val="el-GR"/>
        </w:rPr>
      </w:pPr>
      <w:r>
        <w:rPr>
          <w:rFonts w:ascii="Calibri" w:hAnsi="Calibri" w:cs="Arial"/>
          <w:b/>
          <w:bCs/>
          <w:noProof/>
          <w:sz w:val="28"/>
        </w:rPr>
        <w:drawing>
          <wp:inline distT="0" distB="0" distL="0" distR="0" wp14:anchorId="0F022135" wp14:editId="5FC0A6D3">
            <wp:extent cx="2419350" cy="914400"/>
            <wp:effectExtent l="0" t="0" r="0" b="0"/>
            <wp:docPr id="10" name="Picture 10" descr="ANETP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ETPA-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914400"/>
                    </a:xfrm>
                    <a:prstGeom prst="rect">
                      <a:avLst/>
                    </a:prstGeom>
                    <a:noFill/>
                    <a:ln>
                      <a:noFill/>
                    </a:ln>
                  </pic:spPr>
                </pic:pic>
              </a:graphicData>
            </a:graphic>
          </wp:inline>
        </w:drawing>
      </w:r>
    </w:p>
    <w:p w14:paraId="74590148" w14:textId="77777777" w:rsidR="00B96D93" w:rsidRPr="00C02349" w:rsidRDefault="00B96D93" w:rsidP="00346C19">
      <w:pPr>
        <w:spacing w:after="0" w:line="240" w:lineRule="auto"/>
        <w:rPr>
          <w:rFonts w:ascii="Calibri" w:eastAsia="Times New Roman" w:hAnsi="Calibri" w:cs="Calibri"/>
          <w:b/>
          <w:bCs/>
          <w:sz w:val="28"/>
          <w:lang w:val="el-GR"/>
        </w:rPr>
      </w:pPr>
    </w:p>
    <w:p w14:paraId="4784D3BE" w14:textId="77777777" w:rsidR="00E0026E" w:rsidRDefault="00E0026E" w:rsidP="00E0026E">
      <w:pPr>
        <w:jc w:val="center"/>
        <w:rPr>
          <w:rFonts w:ascii="Calibri" w:hAnsi="Calibri" w:cs="Calibri"/>
          <w:b/>
          <w:bCs/>
          <w:sz w:val="44"/>
          <w:lang w:val="el-GR"/>
        </w:rPr>
      </w:pPr>
      <w:r>
        <w:rPr>
          <w:rFonts w:ascii="Calibri" w:hAnsi="Calibri" w:cs="Calibri"/>
          <w:b/>
          <w:bCs/>
          <w:sz w:val="36"/>
          <w:lang w:val="el-GR"/>
        </w:rPr>
        <w:t>«Σχέδιο Χορηγιών για  Ίδρυση, Επέκταση και Εκσυγχρονισμό Ψαροταβέρνων»</w:t>
      </w:r>
    </w:p>
    <w:p w14:paraId="4745FE2B" w14:textId="77777777" w:rsidR="00C02349" w:rsidRPr="00C02349" w:rsidRDefault="00C02349" w:rsidP="00C02349">
      <w:pPr>
        <w:spacing w:after="0" w:line="240" w:lineRule="auto"/>
        <w:jc w:val="center"/>
        <w:rPr>
          <w:rFonts w:ascii="Calibri" w:eastAsia="Times New Roman" w:hAnsi="Calibri" w:cs="Calibri"/>
          <w:b/>
          <w:bCs/>
          <w:lang w:val="el-GR"/>
        </w:rPr>
      </w:pPr>
    </w:p>
    <w:p w14:paraId="63349A13" w14:textId="77777777" w:rsidR="00C02349" w:rsidRPr="00C02349" w:rsidRDefault="00C02349" w:rsidP="00C02349">
      <w:pPr>
        <w:spacing w:after="0" w:line="240" w:lineRule="auto"/>
        <w:jc w:val="center"/>
        <w:rPr>
          <w:rFonts w:ascii="Calibri" w:eastAsia="Times New Roman" w:hAnsi="Calibri" w:cs="Calibri"/>
          <w:b/>
          <w:bCs/>
          <w:lang w:val="el-GR"/>
        </w:rPr>
      </w:pPr>
    </w:p>
    <w:p w14:paraId="7407BEAA" w14:textId="77777777" w:rsidR="00C02349" w:rsidRPr="00C02349" w:rsidRDefault="00C02349" w:rsidP="00C02349">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Calibri" w:eastAsia="Times New Roman" w:hAnsi="Calibri" w:cs="Calibri"/>
          <w:b/>
          <w:sz w:val="48"/>
          <w:lang w:val="el-GR"/>
        </w:rPr>
      </w:pPr>
      <w:r w:rsidRPr="00C02349">
        <w:rPr>
          <w:rFonts w:ascii="Calibri" w:eastAsia="Times New Roman" w:hAnsi="Calibri" w:cs="Calibri"/>
          <w:b/>
          <w:sz w:val="48"/>
          <w:lang w:val="el-GR"/>
        </w:rPr>
        <w:t>ΠΑΡΑΡΤΗΜΑ 1: ΑΙΤΗΣΗ ΠΡΟΤΑΣΗΣ</w:t>
      </w:r>
    </w:p>
    <w:p w14:paraId="682A71F2" w14:textId="77777777" w:rsidR="00C02349" w:rsidRPr="00C02349" w:rsidRDefault="00C02349" w:rsidP="00C02349">
      <w:pPr>
        <w:spacing w:after="0" w:line="240" w:lineRule="auto"/>
        <w:jc w:val="center"/>
        <w:rPr>
          <w:rFonts w:ascii="Calibri" w:eastAsia="Times New Roman" w:hAnsi="Calibri" w:cs="Calibri"/>
          <w:b/>
          <w:lang w:val="el-GR"/>
        </w:rPr>
      </w:pPr>
    </w:p>
    <w:p w14:paraId="3F624A39" w14:textId="77777777" w:rsidR="00C02349" w:rsidRPr="00C02349" w:rsidRDefault="00C02349" w:rsidP="00C02349">
      <w:pPr>
        <w:spacing w:after="0" w:line="240" w:lineRule="auto"/>
        <w:jc w:val="center"/>
        <w:rPr>
          <w:rFonts w:ascii="Calibri" w:eastAsia="Times New Roman" w:hAnsi="Calibri" w:cs="Calibri"/>
          <w:b/>
          <w:lang w:val="el-GR"/>
        </w:rPr>
      </w:pPr>
    </w:p>
    <w:p w14:paraId="38C64978" w14:textId="77777777" w:rsidR="00C02349" w:rsidRPr="00C02349" w:rsidRDefault="00C02349" w:rsidP="00C02349">
      <w:pPr>
        <w:spacing w:after="0" w:line="240" w:lineRule="auto"/>
        <w:jc w:val="center"/>
        <w:rPr>
          <w:rFonts w:ascii="Calibri" w:eastAsia="Times New Roman" w:hAnsi="Calibri" w:cs="Calibri"/>
          <w:b/>
          <w:lang w:val="el-GR"/>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694"/>
        <w:gridCol w:w="5262"/>
      </w:tblGrid>
      <w:tr w:rsidR="00C02349" w:rsidRPr="00634006" w14:paraId="0F2E343F" w14:textId="77777777" w:rsidTr="00E55D8F">
        <w:trPr>
          <w:tblCellSpacing w:w="20" w:type="dxa"/>
        </w:trPr>
        <w:tc>
          <w:tcPr>
            <w:tcW w:w="9857" w:type="dxa"/>
            <w:gridSpan w:val="2"/>
            <w:shd w:val="clear" w:color="auto" w:fill="D9D9D9"/>
          </w:tcPr>
          <w:p w14:paraId="29FD557D" w14:textId="764AA573" w:rsidR="00C02349" w:rsidRPr="00C02349" w:rsidRDefault="00C02349" w:rsidP="00C02349">
            <w:pPr>
              <w:spacing w:after="0" w:line="240" w:lineRule="auto"/>
              <w:jc w:val="center"/>
              <w:rPr>
                <w:rFonts w:ascii="Calibri" w:eastAsia="Simsun (Founder Extended)" w:hAnsi="Calibri" w:cs="Calibri"/>
                <w:b/>
                <w:sz w:val="24"/>
                <w:lang w:val="el-GR"/>
              </w:rPr>
            </w:pPr>
            <w:r w:rsidRPr="00C02349">
              <w:rPr>
                <w:rFonts w:ascii="Calibri" w:eastAsia="Simsun (Founder Extended)" w:hAnsi="Calibri" w:cs="Calibri"/>
                <w:b/>
                <w:sz w:val="24"/>
                <w:lang w:val="el-GR"/>
              </w:rPr>
              <w:t>Πρόσκληση Υποβολής Προτάσεων: 04/4.3.2</w:t>
            </w:r>
            <w:r w:rsidR="00634006" w:rsidRPr="00634006">
              <w:rPr>
                <w:rFonts w:ascii="Calibri" w:eastAsia="Simsun (Founder Extended)" w:hAnsi="Calibri" w:cs="Calibri"/>
                <w:b/>
                <w:sz w:val="24"/>
                <w:lang w:val="el-GR"/>
              </w:rPr>
              <w:t>.</w:t>
            </w:r>
            <w:r w:rsidR="00AF32B9">
              <w:rPr>
                <w:rFonts w:ascii="Calibri" w:eastAsia="Simsun (Founder Extended)" w:hAnsi="Calibri" w:cs="Calibri"/>
                <w:b/>
                <w:sz w:val="24"/>
              </w:rPr>
              <w:t>1</w:t>
            </w:r>
            <w:r w:rsidRPr="00C02349">
              <w:rPr>
                <w:rFonts w:ascii="Calibri" w:eastAsia="Simsun (Founder Extended)" w:hAnsi="Calibri" w:cs="Calibri"/>
                <w:b/>
                <w:sz w:val="24"/>
                <w:lang w:val="el-GR"/>
              </w:rPr>
              <w:t>/0</w:t>
            </w:r>
            <w:r w:rsidR="00653548">
              <w:rPr>
                <w:rFonts w:ascii="Calibri" w:eastAsia="Simsun (Founder Extended)" w:hAnsi="Calibri" w:cs="Calibri"/>
                <w:b/>
                <w:sz w:val="24"/>
                <w:lang w:val="el-GR"/>
              </w:rPr>
              <w:t>2</w:t>
            </w:r>
            <w:r w:rsidRPr="00C02349">
              <w:rPr>
                <w:rFonts w:ascii="Calibri" w:eastAsia="Simsun (Founder Extended)" w:hAnsi="Calibri" w:cs="Calibri"/>
                <w:b/>
                <w:sz w:val="24"/>
                <w:lang w:val="el-GR"/>
              </w:rPr>
              <w:t>/</w:t>
            </w:r>
            <w:r w:rsidR="004D1CB2">
              <w:rPr>
                <w:rFonts w:ascii="Calibri" w:eastAsia="Simsun (Founder Extended)" w:hAnsi="Calibri" w:cs="Calibri"/>
                <w:b/>
                <w:sz w:val="24"/>
                <w:lang w:val="el-GR"/>
              </w:rPr>
              <w:t>1</w:t>
            </w:r>
            <w:r w:rsidR="00F80872">
              <w:rPr>
                <w:rFonts w:ascii="Calibri" w:eastAsia="Simsun (Founder Extended)" w:hAnsi="Calibri" w:cs="Calibri"/>
                <w:b/>
                <w:sz w:val="24"/>
                <w:lang w:val="el-GR"/>
              </w:rPr>
              <w:t>1</w:t>
            </w:r>
            <w:r w:rsidRPr="00C02349">
              <w:rPr>
                <w:rFonts w:ascii="Calibri" w:eastAsia="Simsun (Founder Extended)" w:hAnsi="Calibri" w:cs="Calibri"/>
                <w:b/>
                <w:sz w:val="24"/>
                <w:lang w:val="el-GR"/>
              </w:rPr>
              <w:t>.20</w:t>
            </w:r>
            <w:r w:rsidR="00271896">
              <w:rPr>
                <w:rFonts w:ascii="Calibri" w:eastAsia="Simsun (Founder Extended)" w:hAnsi="Calibri" w:cs="Calibri"/>
                <w:b/>
                <w:sz w:val="24"/>
                <w:lang w:val="el-GR"/>
              </w:rPr>
              <w:t>20</w:t>
            </w:r>
          </w:p>
          <w:p w14:paraId="76C56E87"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634006" w14:paraId="0F7925D7" w14:textId="77777777" w:rsidTr="00E55D8F">
        <w:trPr>
          <w:tblCellSpacing w:w="20" w:type="dxa"/>
        </w:trPr>
        <w:tc>
          <w:tcPr>
            <w:tcW w:w="9857" w:type="dxa"/>
            <w:gridSpan w:val="2"/>
            <w:shd w:val="clear" w:color="auto" w:fill="auto"/>
          </w:tcPr>
          <w:p w14:paraId="7A970A75"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634006" w14:paraId="56AE92D6" w14:textId="77777777" w:rsidTr="00E55D8F">
        <w:trPr>
          <w:trHeight w:val="357"/>
          <w:tblCellSpacing w:w="20" w:type="dxa"/>
        </w:trPr>
        <w:tc>
          <w:tcPr>
            <w:tcW w:w="9857" w:type="dxa"/>
            <w:gridSpan w:val="2"/>
            <w:shd w:val="clear" w:color="auto" w:fill="auto"/>
          </w:tcPr>
          <w:p w14:paraId="35AD5BFC" w14:textId="77777777" w:rsidR="00C02349" w:rsidRPr="00C02349" w:rsidRDefault="00C02349" w:rsidP="00C02349">
            <w:pPr>
              <w:spacing w:after="0" w:line="240" w:lineRule="auto"/>
              <w:jc w:val="center"/>
              <w:rPr>
                <w:rFonts w:ascii="Calibri" w:eastAsia="Simsun (Founder Extended)" w:hAnsi="Calibri" w:cs="Calibri"/>
                <w:b/>
                <w:lang w:val="el-GR"/>
              </w:rPr>
            </w:pPr>
            <w:r w:rsidRPr="00C02349">
              <w:rPr>
                <w:rFonts w:ascii="Calibri" w:eastAsia="Simsun (Founder Extended)" w:hAnsi="Calibri" w:cs="Calibri"/>
                <w:b/>
                <w:lang w:val="el-GR"/>
              </w:rPr>
              <w:t>ΓΙΑ ΕΠΙΣΗΜΗ ΧΡΗΣΗ</w:t>
            </w:r>
          </w:p>
        </w:tc>
      </w:tr>
      <w:tr w:rsidR="00C02349" w:rsidRPr="00634006" w14:paraId="0350F0E4" w14:textId="77777777" w:rsidTr="00E55D8F">
        <w:trPr>
          <w:tblCellSpacing w:w="20" w:type="dxa"/>
        </w:trPr>
        <w:tc>
          <w:tcPr>
            <w:tcW w:w="9857" w:type="dxa"/>
            <w:gridSpan w:val="2"/>
            <w:shd w:val="clear" w:color="auto" w:fill="auto"/>
          </w:tcPr>
          <w:p w14:paraId="0243EFBE"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634006" w14:paraId="65B7BD21" w14:textId="77777777" w:rsidTr="00E55D8F">
        <w:trPr>
          <w:tblCellSpacing w:w="20" w:type="dxa"/>
        </w:trPr>
        <w:tc>
          <w:tcPr>
            <w:tcW w:w="4644" w:type="dxa"/>
            <w:shd w:val="clear" w:color="auto" w:fill="D9D9D9"/>
          </w:tcPr>
          <w:p w14:paraId="53361C64"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ΟΝΟΜΑΤΕΠΩΝΥΜΟ ΥΠΕΥΘΥΝΟΥ ΠΑΡΑΛΑΒΗΣ:</w:t>
            </w:r>
          </w:p>
          <w:p w14:paraId="5DEC16B1" w14:textId="77777777" w:rsidR="00C02349" w:rsidRPr="00C02349" w:rsidRDefault="00C02349" w:rsidP="00C02349">
            <w:pPr>
              <w:spacing w:after="0" w:line="240" w:lineRule="auto"/>
              <w:rPr>
                <w:rFonts w:ascii="Calibri" w:eastAsia="Simsun (Founder Extended)" w:hAnsi="Calibri" w:cs="Calibri"/>
                <w:b/>
                <w:lang w:val="el-GR"/>
              </w:rPr>
            </w:pPr>
          </w:p>
          <w:p w14:paraId="452F6BDA" w14:textId="77777777" w:rsidR="00C02349" w:rsidRPr="00C02349" w:rsidRDefault="00C02349" w:rsidP="00C02349">
            <w:pPr>
              <w:spacing w:after="0" w:line="240" w:lineRule="auto"/>
              <w:rPr>
                <w:rFonts w:ascii="Calibri" w:eastAsia="Simsun (Founder Extended)" w:hAnsi="Calibri" w:cs="Calibri"/>
                <w:b/>
                <w:lang w:val="el-GR"/>
              </w:rPr>
            </w:pPr>
          </w:p>
        </w:tc>
        <w:tc>
          <w:tcPr>
            <w:tcW w:w="5213" w:type="dxa"/>
            <w:shd w:val="clear" w:color="auto" w:fill="D9D9D9"/>
          </w:tcPr>
          <w:p w14:paraId="47496515"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634006" w14:paraId="23149F4A" w14:textId="77777777" w:rsidTr="00E55D8F">
        <w:trPr>
          <w:tblCellSpacing w:w="20" w:type="dxa"/>
        </w:trPr>
        <w:tc>
          <w:tcPr>
            <w:tcW w:w="4644" w:type="dxa"/>
            <w:shd w:val="clear" w:color="auto" w:fill="D9D9D9"/>
          </w:tcPr>
          <w:p w14:paraId="54DF8769"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ΥΠΟΓΡΑΦΗ ΥΠΕΥΘΥΝΟΥ ΠΑΡΑΛΑΒΗΣ:</w:t>
            </w:r>
          </w:p>
          <w:p w14:paraId="1E5A9A9E" w14:textId="77777777" w:rsidR="00C02349" w:rsidRPr="00C02349" w:rsidRDefault="00C02349" w:rsidP="00C02349">
            <w:pPr>
              <w:spacing w:after="0" w:line="240" w:lineRule="auto"/>
              <w:rPr>
                <w:rFonts w:ascii="Calibri" w:eastAsia="Simsun (Founder Extended)" w:hAnsi="Calibri" w:cs="Calibri"/>
                <w:b/>
                <w:lang w:val="el-GR"/>
              </w:rPr>
            </w:pPr>
          </w:p>
          <w:p w14:paraId="14EA6037" w14:textId="77777777" w:rsidR="00C02349" w:rsidRPr="00C02349" w:rsidRDefault="00C02349" w:rsidP="00C02349">
            <w:pPr>
              <w:spacing w:after="0" w:line="240" w:lineRule="auto"/>
              <w:rPr>
                <w:rFonts w:ascii="Calibri" w:eastAsia="Simsun (Founder Extended)" w:hAnsi="Calibri" w:cs="Calibri"/>
                <w:b/>
                <w:lang w:val="el-GR"/>
              </w:rPr>
            </w:pPr>
          </w:p>
        </w:tc>
        <w:tc>
          <w:tcPr>
            <w:tcW w:w="5213" w:type="dxa"/>
            <w:shd w:val="clear" w:color="auto" w:fill="D9D9D9"/>
          </w:tcPr>
          <w:p w14:paraId="7E79D606"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634006" w14:paraId="40250BD1" w14:textId="77777777" w:rsidTr="00E55D8F">
        <w:trPr>
          <w:tblCellSpacing w:w="20" w:type="dxa"/>
        </w:trPr>
        <w:tc>
          <w:tcPr>
            <w:tcW w:w="4644" w:type="dxa"/>
            <w:shd w:val="clear" w:color="auto" w:fill="D9D9D9"/>
          </w:tcPr>
          <w:p w14:paraId="692F9E24"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ΗΜΕΡΟΜΗΝΙΑ ΥΠΟΒΟΛΗΣ:</w:t>
            </w:r>
          </w:p>
          <w:p w14:paraId="62D2B71F" w14:textId="77777777" w:rsidR="00C02349" w:rsidRPr="00C02349" w:rsidRDefault="00C02349" w:rsidP="00C02349">
            <w:pPr>
              <w:spacing w:after="0" w:line="240" w:lineRule="auto"/>
              <w:rPr>
                <w:rFonts w:ascii="Calibri" w:eastAsia="Simsun (Founder Extended)" w:hAnsi="Calibri" w:cs="Calibri"/>
                <w:b/>
                <w:lang w:val="el-GR"/>
              </w:rPr>
            </w:pPr>
          </w:p>
        </w:tc>
        <w:tc>
          <w:tcPr>
            <w:tcW w:w="5213" w:type="dxa"/>
            <w:shd w:val="clear" w:color="auto" w:fill="D9D9D9"/>
          </w:tcPr>
          <w:p w14:paraId="48C81D9E"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F2D78CE" w14:textId="77777777" w:rsidTr="00E55D8F">
        <w:trPr>
          <w:tblCellSpacing w:w="20" w:type="dxa"/>
        </w:trPr>
        <w:tc>
          <w:tcPr>
            <w:tcW w:w="4644" w:type="dxa"/>
            <w:shd w:val="clear" w:color="auto" w:fill="D9D9D9"/>
          </w:tcPr>
          <w:p w14:paraId="68432D76"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ΑΡΙΘΜΟΣ ΠΡΩΤΟΚΟΛΛΟΥ:</w:t>
            </w:r>
          </w:p>
          <w:p w14:paraId="7433EE37" w14:textId="77777777" w:rsidR="00C02349" w:rsidRPr="00C02349" w:rsidRDefault="00C02349" w:rsidP="00C02349">
            <w:pPr>
              <w:spacing w:after="0" w:line="240" w:lineRule="auto"/>
              <w:rPr>
                <w:rFonts w:ascii="Calibri" w:eastAsia="Simsun (Founder Extended)" w:hAnsi="Calibri" w:cs="Calibri"/>
                <w:b/>
                <w:lang w:val="el-GR"/>
              </w:rPr>
            </w:pPr>
          </w:p>
        </w:tc>
        <w:tc>
          <w:tcPr>
            <w:tcW w:w="5213" w:type="dxa"/>
            <w:shd w:val="clear" w:color="auto" w:fill="D9D9D9"/>
          </w:tcPr>
          <w:p w14:paraId="0746B8D5" w14:textId="163AA19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4.3.2.</w:t>
            </w:r>
            <w:r w:rsidR="00423BFF">
              <w:rPr>
                <w:rFonts w:ascii="Calibri" w:eastAsia="Simsun (Founder Extended)" w:hAnsi="Calibri" w:cs="Calibri"/>
                <w:b/>
              </w:rPr>
              <w:t>1</w:t>
            </w:r>
            <w:r w:rsidRPr="00C02349">
              <w:rPr>
                <w:rFonts w:ascii="Calibri" w:eastAsia="Simsun (Founder Extended)" w:hAnsi="Calibri" w:cs="Calibri"/>
                <w:b/>
                <w:lang w:val="el-GR"/>
              </w:rPr>
              <w:t>/…</w:t>
            </w:r>
            <w:r w:rsidRPr="00C02349">
              <w:rPr>
                <w:rFonts w:ascii="Calibri" w:eastAsia="Simsun (Founder Extended)" w:hAnsi="Calibri" w:cs="Calibri"/>
                <w:b/>
                <w:lang w:val="en-GB"/>
              </w:rPr>
              <w:t>…</w:t>
            </w:r>
            <w:r w:rsidRPr="00C02349">
              <w:rPr>
                <w:rFonts w:ascii="Calibri" w:eastAsia="Simsun (Founder Extended)" w:hAnsi="Calibri" w:cs="Calibri"/>
                <w:b/>
                <w:lang w:val="el-GR"/>
              </w:rPr>
              <w:t>../………………..</w:t>
            </w:r>
          </w:p>
        </w:tc>
      </w:tr>
    </w:tbl>
    <w:p w14:paraId="4E803DDE" w14:textId="77777777" w:rsidR="000F7401" w:rsidRDefault="000F7401" w:rsidP="000F7401">
      <w:pPr>
        <w:spacing w:after="0" w:line="240" w:lineRule="auto"/>
        <w:rPr>
          <w:rFonts w:ascii="Calibri" w:eastAsia="Times New Roman" w:hAnsi="Calibri" w:cs="Calibri"/>
          <w:b/>
          <w:lang w:val="el-GR"/>
        </w:rPr>
      </w:pPr>
    </w:p>
    <w:p w14:paraId="28D24EFB" w14:textId="34634B28" w:rsidR="000F7401" w:rsidRDefault="000F7401" w:rsidP="000F7401">
      <w:pPr>
        <w:spacing w:after="0" w:line="240" w:lineRule="auto"/>
        <w:rPr>
          <w:rFonts w:ascii="Calibri" w:eastAsia="Times New Roman" w:hAnsi="Calibri" w:cs="Calibri"/>
          <w:b/>
          <w:lang w:val="el-GR"/>
        </w:rPr>
      </w:pPr>
    </w:p>
    <w:p w14:paraId="272CCB27" w14:textId="604703F6" w:rsidR="000F7401" w:rsidRDefault="008404BA" w:rsidP="000F7401">
      <w:pPr>
        <w:spacing w:after="0" w:line="240" w:lineRule="auto"/>
        <w:rPr>
          <w:rFonts w:ascii="Calibri" w:eastAsia="Times New Roman" w:hAnsi="Calibri" w:cs="Calibri"/>
          <w:b/>
          <w:lang w:val="el-GR"/>
        </w:rPr>
      </w:pPr>
      <w:r w:rsidRPr="00C02349">
        <w:rPr>
          <w:rFonts w:ascii="Times New Roman" w:eastAsia="Times New Roman" w:hAnsi="Times New Roman" w:cs="Times New Roman"/>
          <w:noProof/>
          <w:sz w:val="24"/>
          <w:szCs w:val="24"/>
        </w:rPr>
        <mc:AlternateContent>
          <mc:Choice Requires="wpg">
            <w:drawing>
              <wp:anchor distT="0" distB="0" distL="114300" distR="114300" simplePos="0" relativeHeight="251664384" behindDoc="0" locked="0" layoutInCell="1" allowOverlap="1" wp14:anchorId="5174E3C0" wp14:editId="32C2F3AF">
                <wp:simplePos x="0" y="0"/>
                <wp:positionH relativeFrom="column">
                  <wp:posOffset>2223770</wp:posOffset>
                </wp:positionH>
                <wp:positionV relativeFrom="paragraph">
                  <wp:posOffset>12065</wp:posOffset>
                </wp:positionV>
                <wp:extent cx="1994535" cy="525780"/>
                <wp:effectExtent l="635" t="7620" r="508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4535" cy="525780"/>
                          <a:chOff x="4516" y="12779"/>
                          <a:chExt cx="3141" cy="828"/>
                        </a:xfrm>
                      </wpg:grpSpPr>
                      <pic:pic xmlns:pic="http://schemas.openxmlformats.org/drawingml/2006/picture">
                        <pic:nvPicPr>
                          <pic:cNvPr id="2" name="Picture 9" descr="CY-THIREOS 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516" y="12826"/>
                            <a:ext cx="751" cy="7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10" descr="emblem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450" y="12779"/>
                            <a:ext cx="1207" cy="80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B2DF2EB" id="Group 1" o:spid="_x0000_s1026" style="position:absolute;margin-left:175.1pt;margin-top:.95pt;width:157.05pt;height:41.4pt;z-index:251664384" coordorigin="4516,12779" coordsize="3141,8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alt="CY-THIREOS B" style="position:absolute;left:4516;top:12826;width:751;height: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">
                  <v:imagedata r:id="rId11" o:title="CY-THIREOS B"/>
                </v:shape>
                <v:shape id="Picture 10" o:spid="_x0000_s1028" type="#_x0000_t75" alt="emblem 3" style="position:absolute;left:6450;top:12779;width:1207;height: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" stroked="t">
                  <v:imagedata r:id="rId12" o:title="emblem 3"/>
                </v:shape>
              </v:group>
            </w:pict>
          </mc:Fallback>
        </mc:AlternateContent>
      </w:r>
    </w:p>
    <w:p w14:paraId="221546DE" w14:textId="6B4BAF57" w:rsidR="00C02349" w:rsidRPr="00C02349" w:rsidRDefault="00C02349" w:rsidP="00C02349">
      <w:pPr>
        <w:spacing w:after="0" w:line="240" w:lineRule="auto"/>
        <w:rPr>
          <w:rFonts w:ascii="Calibri" w:eastAsia="Times New Roman" w:hAnsi="Calibri" w:cs="Calibri"/>
          <w:b/>
          <w:lang w:val="el-GR"/>
        </w:rPr>
      </w:pPr>
      <w:r w:rsidRPr="00C02349">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CCCCBCF" wp14:editId="57B3B843">
                <wp:simplePos x="0" y="0"/>
                <wp:positionH relativeFrom="column">
                  <wp:posOffset>518160</wp:posOffset>
                </wp:positionH>
                <wp:positionV relativeFrom="paragraph">
                  <wp:posOffset>7317740</wp:posOffset>
                </wp:positionV>
                <wp:extent cx="6629400" cy="2023110"/>
                <wp:effectExtent l="0" t="0" r="19050" b="1524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568082C5"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1B2593DD"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0BA64607"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04D92BA0"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1A6B4BA1"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2141234D"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CCBCF" id="_x0000_t202" coordsize="21600,21600" o:spt="202" path="m,l,21600r21600,l21600,xe">
                <v:stroke joinstyle="miter"/>
                <v:path gradientshapeok="t" o:connecttype="rect"/>
              </v:shapetype>
              <v:shape id="Text Box 7" o:spid="_x0000_s1026" type="#_x0000_t202" style="position:absolute;margin-left:40.8pt;margin-top:576.2pt;width:522pt;height:15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" fillcolor="#eaf1dd" strokeweight="1pt">
                <v:shadow color="#868686" opacity=".5" offset="6pt,-6pt"/>
                <v:textbox>
                  <w:txbxContent>
                    <w:p w14:paraId="568082C5"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1B2593DD"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0BA64607"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04D92BA0"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1A6B4BA1"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2141234D"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r w:rsidRPr="00C02349">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24B0CA1E" wp14:editId="2D46AA54">
                <wp:simplePos x="0" y="0"/>
                <wp:positionH relativeFrom="column">
                  <wp:posOffset>518160</wp:posOffset>
                </wp:positionH>
                <wp:positionV relativeFrom="paragraph">
                  <wp:posOffset>7317740</wp:posOffset>
                </wp:positionV>
                <wp:extent cx="6629400" cy="2023110"/>
                <wp:effectExtent l="0" t="0" r="19050" b="152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57D4DEA0"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1C6D91CB"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327EE147"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4895340A"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1EFA35E8"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FF2C9B0"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0CA1E" id="Text Box 6" o:spid="_x0000_s1027" type="#_x0000_t202" style="position:absolute;margin-left:40.8pt;margin-top:576.2pt;width:522pt;height:15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" fillcolor="#eaf1dd" strokeweight="1pt">
                <v:shadow color="#868686" opacity=".5" offset="6pt,-6pt"/>
                <v:textbox>
                  <w:txbxContent>
                    <w:p w14:paraId="57D4DEA0"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1C6D91CB"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327EE147"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4895340A"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1EFA35E8"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FF2C9B0"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r w:rsidRPr="00C02349">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B0132A8" wp14:editId="48011E37">
                <wp:simplePos x="0" y="0"/>
                <wp:positionH relativeFrom="column">
                  <wp:posOffset>518160</wp:posOffset>
                </wp:positionH>
                <wp:positionV relativeFrom="paragraph">
                  <wp:posOffset>7317740</wp:posOffset>
                </wp:positionV>
                <wp:extent cx="6629400" cy="2023110"/>
                <wp:effectExtent l="0" t="0" r="19050" b="152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3F873537"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411154A0"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50E84934"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7A4D29E0"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7D4C7C58"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A4B337A"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132A8" id="Text Box 5" o:spid="_x0000_s1028" type="#_x0000_t202" style="position:absolute;margin-left:40.8pt;margin-top:576.2pt;width:522pt;height:15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" fillcolor="#eaf1dd" strokeweight="1pt">
                <v:shadow color="#868686" opacity=".5" offset="6pt,-6pt"/>
                <v:textbox>
                  <w:txbxContent>
                    <w:p w14:paraId="3F873537"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411154A0"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50E84934"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7A4D29E0"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7D4C7C58"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A4B337A"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r w:rsidRPr="00C02349">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DF0ECE2" wp14:editId="4EBC9030">
                <wp:simplePos x="0" y="0"/>
                <wp:positionH relativeFrom="column">
                  <wp:posOffset>518160</wp:posOffset>
                </wp:positionH>
                <wp:positionV relativeFrom="paragraph">
                  <wp:posOffset>7317740</wp:posOffset>
                </wp:positionV>
                <wp:extent cx="6629400" cy="2023110"/>
                <wp:effectExtent l="0" t="0" r="19050" b="152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18A0BAB4"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692745E8"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22B1D02A"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1A8BB0E7"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7C0E58FE"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4D7908A0"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0ECE2" id="Text Box 4" o:spid="_x0000_s1029" type="#_x0000_t202" style="position:absolute;margin-left:40.8pt;margin-top:576.2pt;width:522pt;height:15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" fillcolor="#eaf1dd" strokeweight="1pt">
                <v:shadow color="#868686" opacity=".5" offset="6pt,-6pt"/>
                <v:textbox>
                  <w:txbxContent>
                    <w:p w14:paraId="18A0BAB4"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692745E8"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22B1D02A"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1A8BB0E7"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7C0E58FE"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4D7908A0"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r w:rsidRPr="00C02349">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2F46578" wp14:editId="2ADA80EF">
                <wp:simplePos x="0" y="0"/>
                <wp:positionH relativeFrom="column">
                  <wp:posOffset>518160</wp:posOffset>
                </wp:positionH>
                <wp:positionV relativeFrom="paragraph">
                  <wp:posOffset>7317740</wp:posOffset>
                </wp:positionV>
                <wp:extent cx="6629400" cy="2023110"/>
                <wp:effectExtent l="0" t="0" r="19050" b="1524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023110"/>
                        </a:xfrm>
                        <a:prstGeom prst="rect">
                          <a:avLst/>
                        </a:prstGeom>
                        <a:solidFill>
                          <a:srgbClr val="EAF1DD"/>
                        </a:solidFill>
                        <a:ln w="12700">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68686">
                                    <a:alpha val="50000"/>
                                  </a:srgbClr>
                                </a:outerShdw>
                              </a:effectLst>
                            </a14:hiddenEffects>
                          </a:ext>
                        </a:extLst>
                      </wps:spPr>
                      <wps:txbx>
                        <w:txbxContent>
                          <w:p w14:paraId="1196C048"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5F5B4F3D"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4CFBC322"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7179BF5F"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66AF9F6A"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A8381BE"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46578" id="Text Box 13" o:spid="_x0000_s1030" type="#_x0000_t202" style="position:absolute;margin-left:40.8pt;margin-top:576.2pt;width:522pt;height:15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" fillcolor="#eaf1dd" strokeweight="1pt">
                <v:shadow color="#868686" opacity=".5" offset="6pt,-6pt"/>
                <v:textbox>
                  <w:txbxContent>
                    <w:p w14:paraId="1196C048" w14:textId="77777777" w:rsidR="00C02349" w:rsidRDefault="00C02349" w:rsidP="00C02349">
                      <w:pPr>
                        <w:rPr>
                          <w:rFonts w:ascii="Arial Narrow" w:hAnsi="Arial Narrow"/>
                          <w:b/>
                          <w:sz w:val="26"/>
                          <w:szCs w:val="26"/>
                          <w:lang w:val="el-GR"/>
                        </w:rPr>
                      </w:pPr>
                      <w:r>
                        <w:rPr>
                          <w:rFonts w:ascii="Arial Narrow" w:hAnsi="Arial Narrow"/>
                          <w:b/>
                          <w:sz w:val="26"/>
                          <w:szCs w:val="26"/>
                          <w:lang w:val="el-GR"/>
                        </w:rPr>
                        <w:t xml:space="preserve">ΓΙΑ ΕΠΙΣΗΜΗ ΧΡΗΣΗ                                                                                      </w:t>
                      </w:r>
                    </w:p>
                    <w:p w14:paraId="5F5B4F3D" w14:textId="77777777" w:rsidR="00C02349" w:rsidRDefault="00C02349" w:rsidP="00C02349">
                      <w:pPr>
                        <w:rPr>
                          <w:rFonts w:ascii="Arial Narrow" w:hAnsi="Arial Narrow"/>
                          <w:sz w:val="26"/>
                          <w:szCs w:val="26"/>
                          <w:lang w:val="el-GR"/>
                        </w:rPr>
                      </w:pPr>
                      <w:r>
                        <w:rPr>
                          <w:rFonts w:ascii="Arial Narrow" w:hAnsi="Arial Narrow"/>
                          <w:sz w:val="26"/>
                          <w:szCs w:val="26"/>
                          <w:lang w:val="el-GR"/>
                        </w:rPr>
                        <w:t>ΟΝΟΜΑΤΕΠΩΝΥΜΟ</w:t>
                      </w:r>
                    </w:p>
                    <w:p w14:paraId="4CFBC322" w14:textId="77777777" w:rsidR="00C02349" w:rsidRDefault="00C02349" w:rsidP="00C02349">
                      <w:pPr>
                        <w:rPr>
                          <w:rFonts w:ascii="Arial Narrow" w:hAnsi="Arial Narrow"/>
                          <w:sz w:val="26"/>
                          <w:szCs w:val="26"/>
                          <w:lang w:val="el-GR"/>
                        </w:rPr>
                      </w:pPr>
                      <w:r>
                        <w:rPr>
                          <w:rFonts w:ascii="Arial Narrow" w:hAnsi="Arial Narrow"/>
                          <w:sz w:val="26"/>
                          <w:szCs w:val="26"/>
                          <w:lang w:val="el-GR"/>
                        </w:rPr>
                        <w:t xml:space="preserve">ΥΠΕΥΘΥΝΟΥ ΠΑΡΑΛΑΒΗΣ  _______________________________    </w:t>
                      </w:r>
                    </w:p>
                    <w:p w14:paraId="7179BF5F" w14:textId="77777777" w:rsidR="00C02349" w:rsidRDefault="00C02349" w:rsidP="00C02349">
                      <w:pPr>
                        <w:rPr>
                          <w:rFonts w:ascii="Arial Narrow" w:hAnsi="Arial Narrow"/>
                          <w:sz w:val="26"/>
                          <w:szCs w:val="26"/>
                          <w:lang w:val="el-GR"/>
                        </w:rPr>
                      </w:pPr>
                      <w:r>
                        <w:rPr>
                          <w:rFonts w:ascii="Arial Narrow" w:hAnsi="Arial Narrow"/>
                          <w:sz w:val="26"/>
                          <w:szCs w:val="26"/>
                          <w:lang w:val="el-GR"/>
                        </w:rPr>
                        <w:t>ΥΠΟΓΡΑΦΗ ΥΠΕΥΘΥΝΟΥ ΠΑΡΑΛΑΒΗΣ   ____________________</w:t>
                      </w:r>
                    </w:p>
                    <w:p w14:paraId="66AF9F6A" w14:textId="77777777" w:rsidR="00C02349" w:rsidRDefault="00C02349" w:rsidP="00C02349">
                      <w:pPr>
                        <w:rPr>
                          <w:rFonts w:ascii="Arial Narrow" w:hAnsi="Arial Narrow"/>
                          <w:sz w:val="26"/>
                          <w:szCs w:val="26"/>
                          <w:lang w:val="el-GR"/>
                        </w:rPr>
                      </w:pPr>
                      <w:r>
                        <w:rPr>
                          <w:rFonts w:ascii="Arial Narrow" w:hAnsi="Arial Narrow"/>
                          <w:sz w:val="26"/>
                          <w:szCs w:val="26"/>
                          <w:lang w:val="el-GR"/>
                        </w:rPr>
                        <w:t>ΗΜΕΡΟΜΗΝΙΑ ΥΠΟΒΟΛΗΣ          /       /</w:t>
                      </w:r>
                    </w:p>
                    <w:p w14:paraId="7A8381BE" w14:textId="77777777" w:rsidR="00C02349" w:rsidRDefault="00C02349" w:rsidP="00C02349">
                      <w:pPr>
                        <w:rPr>
                          <w:rFonts w:ascii="Arial Narrow" w:hAnsi="Arial Narrow"/>
                          <w:sz w:val="26"/>
                          <w:szCs w:val="26"/>
                          <w:lang w:val="el-GR"/>
                        </w:rPr>
                      </w:pPr>
                      <w:r>
                        <w:rPr>
                          <w:rFonts w:ascii="Arial Narrow" w:hAnsi="Arial Narrow"/>
                          <w:sz w:val="26"/>
                          <w:szCs w:val="26"/>
                          <w:lang w:val="el-GR"/>
                        </w:rPr>
                        <w:t>ΑΡ.ΦΑΚ. _______________________________________________</w:t>
                      </w:r>
                    </w:p>
                  </w:txbxContent>
                </v:textbox>
              </v:shape>
            </w:pict>
          </mc:Fallback>
        </mc:AlternateContent>
      </w:r>
    </w:p>
    <w:p w14:paraId="254C7B68" w14:textId="77777777" w:rsidR="00C02349" w:rsidRPr="00C02349" w:rsidRDefault="00C02349" w:rsidP="00C02349">
      <w:pPr>
        <w:spacing w:after="0" w:line="240" w:lineRule="auto"/>
        <w:jc w:val="center"/>
        <w:rPr>
          <w:rFonts w:ascii="Calibri" w:eastAsia="Times New Roman" w:hAnsi="Calibri" w:cs="Calibri"/>
          <w:b/>
          <w:u w:val="single"/>
          <w:lang w:val="el-GR"/>
        </w:rPr>
      </w:pPr>
    </w:p>
    <w:p w14:paraId="02270693" w14:textId="77777777" w:rsidR="00C02349" w:rsidRPr="00C02349" w:rsidRDefault="00C02349" w:rsidP="00C02349">
      <w:pPr>
        <w:spacing w:after="0" w:line="240" w:lineRule="auto"/>
        <w:jc w:val="center"/>
        <w:rPr>
          <w:rFonts w:ascii="Calibri" w:eastAsia="Times New Roman" w:hAnsi="Calibri" w:cs="Calibri"/>
          <w:lang w:val="el-GR"/>
        </w:rPr>
      </w:pPr>
    </w:p>
    <w:p w14:paraId="2E33D4F3" w14:textId="77777777" w:rsidR="00C02349" w:rsidRPr="00C02349" w:rsidRDefault="00C02349" w:rsidP="00C02349">
      <w:pPr>
        <w:spacing w:after="0" w:line="240" w:lineRule="auto"/>
        <w:jc w:val="center"/>
        <w:rPr>
          <w:rFonts w:ascii="Calibri" w:eastAsia="Times New Roman" w:hAnsi="Calibri" w:cs="Calibri"/>
          <w:b/>
          <w:sz w:val="20"/>
          <w:u w:val="single"/>
          <w:lang w:val="el-GR"/>
        </w:rPr>
      </w:pPr>
      <w:r w:rsidRPr="00C02349">
        <w:rPr>
          <w:rFonts w:ascii="Calibri" w:eastAsia="Times New Roman" w:hAnsi="Calibri" w:cs="Calibri"/>
          <w:sz w:val="20"/>
          <w:lang w:val="el-GR"/>
        </w:rPr>
        <w:t>ΚΥΠΡΙΑΚΗ ΔΗΜΟΚΡΑΤΙΑ         ΕΥΡΩΠΑΪΚΗ ΕΝΩΣΗ</w:t>
      </w:r>
    </w:p>
    <w:p w14:paraId="157D33D1" w14:textId="77777777" w:rsidR="00C02349" w:rsidRPr="00C02349" w:rsidRDefault="00C02349" w:rsidP="00C02349">
      <w:pPr>
        <w:spacing w:after="0" w:line="240" w:lineRule="auto"/>
        <w:rPr>
          <w:rFonts w:ascii="Calibri" w:eastAsia="Times New Roman" w:hAnsi="Calibri" w:cs="Calibri"/>
          <w:b/>
          <w:lang w:val="el-GR"/>
        </w:rPr>
      </w:pPr>
    </w:p>
    <w:p w14:paraId="7F39929E" w14:textId="77777777" w:rsidR="00030787" w:rsidRDefault="00030787" w:rsidP="00030787">
      <w:pPr>
        <w:jc w:val="center"/>
        <w:rPr>
          <w:rFonts w:ascii="Calibri" w:hAnsi="Calibri" w:cs="Calibri"/>
          <w:b/>
          <w:lang w:val="el-GR"/>
        </w:rPr>
      </w:pPr>
      <w:r>
        <w:rPr>
          <w:rFonts w:ascii="Calibri" w:hAnsi="Calibri" w:cs="Calibri"/>
          <w:b/>
          <w:lang w:val="el-GR"/>
        </w:rPr>
        <w:t>ΤΟΔΑ: ΑΝΑΠΤΥΞΙΑΚΗ ΕΤΑΙΡΕΙΑ ΠΑΦΟΥ «ΑΦΡΟΔΙΤΗ» ΛΤΔ</w:t>
      </w:r>
    </w:p>
    <w:tbl>
      <w:tblPr>
        <w:tblW w:w="10109"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140"/>
        <w:gridCol w:w="2268"/>
        <w:gridCol w:w="4701"/>
      </w:tblGrid>
      <w:tr w:rsidR="00C02349" w:rsidRPr="00C02349" w14:paraId="3B5929BF" w14:textId="77777777" w:rsidTr="00E55D8F">
        <w:trPr>
          <w:trHeight w:val="357"/>
          <w:tblCellSpacing w:w="20" w:type="dxa"/>
        </w:trPr>
        <w:tc>
          <w:tcPr>
            <w:tcW w:w="10029" w:type="dxa"/>
            <w:gridSpan w:val="3"/>
            <w:shd w:val="clear" w:color="auto" w:fill="D9D9D9"/>
          </w:tcPr>
          <w:p w14:paraId="5EBAB25B" w14:textId="77777777" w:rsidR="00C02349" w:rsidRPr="00C02349" w:rsidRDefault="00C02349" w:rsidP="00C02349">
            <w:pPr>
              <w:spacing w:after="0" w:line="240" w:lineRule="auto"/>
              <w:jc w:val="both"/>
              <w:rPr>
                <w:rFonts w:ascii="Calibri" w:eastAsia="Times New Roman" w:hAnsi="Calibri" w:cs="Calibri"/>
                <w:b/>
                <w:lang w:val="el-GR"/>
              </w:rPr>
            </w:pPr>
            <w:r w:rsidRPr="00C02349">
              <w:rPr>
                <w:rFonts w:ascii="Calibri" w:eastAsia="Times New Roman" w:hAnsi="Calibri" w:cs="Calibri"/>
                <w:b/>
                <w:lang w:val="el-GR"/>
              </w:rPr>
              <w:lastRenderedPageBreak/>
              <w:t>1.  ΣΤΟΙΧΕΙΑ ΑΙΤΗΤΗ</w:t>
            </w:r>
          </w:p>
        </w:tc>
      </w:tr>
      <w:tr w:rsidR="00C02349" w:rsidRPr="00C02349" w14:paraId="22999D4F" w14:textId="77777777" w:rsidTr="00E55D8F">
        <w:trPr>
          <w:tblCellSpacing w:w="20" w:type="dxa"/>
        </w:trPr>
        <w:tc>
          <w:tcPr>
            <w:tcW w:w="10029" w:type="dxa"/>
            <w:gridSpan w:val="3"/>
            <w:shd w:val="clear" w:color="auto" w:fill="auto"/>
          </w:tcPr>
          <w:p w14:paraId="66A3524F"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C02349" w14:paraId="4E63927E" w14:textId="77777777" w:rsidTr="00E55D8F">
        <w:trPr>
          <w:tblCellSpacing w:w="20" w:type="dxa"/>
        </w:trPr>
        <w:tc>
          <w:tcPr>
            <w:tcW w:w="10029" w:type="dxa"/>
            <w:gridSpan w:val="3"/>
            <w:tcBorders>
              <w:right w:val="inset" w:sz="6" w:space="0" w:color="F0F0F0"/>
            </w:tcBorders>
            <w:shd w:val="clear" w:color="auto" w:fill="D9D9D9"/>
          </w:tcPr>
          <w:p w14:paraId="7A3495CB"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 xml:space="preserve">Ι. Φυσικό Πρόσωπο                 </w:t>
            </w:r>
            <w:r w:rsidRPr="00C02349">
              <w:rPr>
                <w:rFonts w:ascii="Calibri" w:eastAsia="Simsun (Founder Extended)" w:hAnsi="Calibri" w:cs="Calibri"/>
                <w:b/>
                <w:lang w:val="el-GR"/>
              </w:rPr>
              <w:sym w:font="Wingdings" w:char="F06F"/>
            </w:r>
          </w:p>
        </w:tc>
      </w:tr>
      <w:tr w:rsidR="00C02349" w:rsidRPr="00C02349" w14:paraId="7F621469" w14:textId="77777777" w:rsidTr="00E55D8F">
        <w:trPr>
          <w:tblCellSpacing w:w="20" w:type="dxa"/>
        </w:trPr>
        <w:tc>
          <w:tcPr>
            <w:tcW w:w="3080" w:type="dxa"/>
            <w:shd w:val="clear" w:color="auto" w:fill="auto"/>
          </w:tcPr>
          <w:p w14:paraId="5CF7CE74"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ΟΝΟΜΑΤΕΠΩΝΥΜΟ:</w:t>
            </w:r>
          </w:p>
          <w:p w14:paraId="29B81A73" w14:textId="77777777" w:rsidR="00C02349" w:rsidRPr="00C02349" w:rsidRDefault="00C02349" w:rsidP="00C02349">
            <w:pPr>
              <w:spacing w:after="0" w:line="240" w:lineRule="auto"/>
              <w:rPr>
                <w:rFonts w:ascii="Calibri" w:eastAsia="Simsun (Founder Extended)" w:hAnsi="Calibri" w:cs="Calibri"/>
                <w:b/>
                <w:lang w:val="el-GR"/>
              </w:rPr>
            </w:pPr>
          </w:p>
          <w:p w14:paraId="16DB6D3F" w14:textId="77777777" w:rsidR="00C02349" w:rsidRPr="00C02349" w:rsidRDefault="00C02349" w:rsidP="00C02349">
            <w:pPr>
              <w:spacing w:after="0" w:line="240" w:lineRule="auto"/>
              <w:rPr>
                <w:rFonts w:ascii="Calibri" w:eastAsia="Simsun (Founder Extended)" w:hAnsi="Calibri" w:cs="Calibri"/>
                <w:b/>
                <w:lang w:val="el-GR"/>
              </w:rPr>
            </w:pPr>
          </w:p>
        </w:tc>
        <w:tc>
          <w:tcPr>
            <w:tcW w:w="6909" w:type="dxa"/>
            <w:gridSpan w:val="2"/>
            <w:shd w:val="clear" w:color="auto" w:fill="auto"/>
          </w:tcPr>
          <w:p w14:paraId="7AFAB797"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57970A45" w14:textId="77777777" w:rsidTr="00E55D8F">
        <w:trPr>
          <w:tblCellSpacing w:w="20" w:type="dxa"/>
        </w:trPr>
        <w:tc>
          <w:tcPr>
            <w:tcW w:w="3080" w:type="dxa"/>
            <w:shd w:val="clear" w:color="auto" w:fill="auto"/>
          </w:tcPr>
          <w:p w14:paraId="70B60A62"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ΑΡΙΘΜΟΣ ΤΑΥΤΟΤΗΤΑΣ:</w:t>
            </w:r>
          </w:p>
          <w:p w14:paraId="12B956C1" w14:textId="77777777" w:rsidR="00C02349" w:rsidRPr="00C02349" w:rsidRDefault="00C02349" w:rsidP="00C02349">
            <w:pPr>
              <w:spacing w:after="0" w:line="240" w:lineRule="auto"/>
              <w:rPr>
                <w:rFonts w:ascii="Calibri" w:eastAsia="Simsun (Founder Extended)" w:hAnsi="Calibri" w:cs="Calibri"/>
                <w:b/>
                <w:lang w:val="el-GR"/>
              </w:rPr>
            </w:pPr>
          </w:p>
        </w:tc>
        <w:tc>
          <w:tcPr>
            <w:tcW w:w="6909" w:type="dxa"/>
            <w:gridSpan w:val="2"/>
            <w:shd w:val="clear" w:color="auto" w:fill="auto"/>
          </w:tcPr>
          <w:p w14:paraId="6B41D50B"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E293277" w14:textId="77777777" w:rsidTr="00E55D8F">
        <w:trPr>
          <w:tblCellSpacing w:w="20" w:type="dxa"/>
        </w:trPr>
        <w:tc>
          <w:tcPr>
            <w:tcW w:w="3080" w:type="dxa"/>
            <w:shd w:val="clear" w:color="auto" w:fill="auto"/>
          </w:tcPr>
          <w:p w14:paraId="5871DBE5"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ΥΠΟΓΡΑΦΗ:</w:t>
            </w:r>
          </w:p>
          <w:p w14:paraId="230DD070" w14:textId="77777777" w:rsidR="00C02349" w:rsidRPr="00C02349" w:rsidRDefault="00C02349" w:rsidP="00C02349">
            <w:pPr>
              <w:spacing w:after="0" w:line="240" w:lineRule="auto"/>
              <w:rPr>
                <w:rFonts w:ascii="Calibri" w:eastAsia="Simsun (Founder Extended)" w:hAnsi="Calibri" w:cs="Calibri"/>
                <w:b/>
                <w:lang w:val="el-GR"/>
              </w:rPr>
            </w:pPr>
          </w:p>
        </w:tc>
        <w:tc>
          <w:tcPr>
            <w:tcW w:w="6909" w:type="dxa"/>
            <w:gridSpan w:val="2"/>
            <w:shd w:val="clear" w:color="auto" w:fill="auto"/>
          </w:tcPr>
          <w:p w14:paraId="64020FE8"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073DF290" w14:textId="77777777" w:rsidTr="00E55D8F">
        <w:trPr>
          <w:tblCellSpacing w:w="20" w:type="dxa"/>
        </w:trPr>
        <w:tc>
          <w:tcPr>
            <w:tcW w:w="10029" w:type="dxa"/>
            <w:gridSpan w:val="3"/>
            <w:shd w:val="clear" w:color="auto" w:fill="D9D9D9"/>
          </w:tcPr>
          <w:p w14:paraId="4D81CA62"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 xml:space="preserve">ΙΙ. Νομικό Πρόσωπο                  </w:t>
            </w:r>
            <w:r w:rsidRPr="00C02349">
              <w:rPr>
                <w:rFonts w:ascii="Calibri" w:eastAsia="Simsun (Founder Extended)" w:hAnsi="Calibri" w:cs="Calibri"/>
                <w:b/>
                <w:lang w:val="el-GR"/>
              </w:rPr>
              <w:sym w:font="Wingdings" w:char="F06F"/>
            </w:r>
            <w:r w:rsidRPr="00C02349">
              <w:rPr>
                <w:rFonts w:ascii="Calibri" w:eastAsia="Simsun (Founder Extended)" w:hAnsi="Calibri" w:cs="Calibri"/>
                <w:b/>
                <w:lang w:val="el-GR"/>
              </w:rPr>
              <w:t xml:space="preserve">      </w:t>
            </w:r>
          </w:p>
        </w:tc>
      </w:tr>
      <w:tr w:rsidR="00C02349" w:rsidRPr="00C02349" w14:paraId="3A98E4B2" w14:textId="77777777" w:rsidTr="00E55D8F">
        <w:trPr>
          <w:tblCellSpacing w:w="20" w:type="dxa"/>
        </w:trPr>
        <w:tc>
          <w:tcPr>
            <w:tcW w:w="3080" w:type="dxa"/>
            <w:shd w:val="clear" w:color="auto" w:fill="auto"/>
          </w:tcPr>
          <w:p w14:paraId="6E8F336F"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ΕΤΑΙΡΙΚΗ ΕΠΩΝΥΜΙΑ:</w:t>
            </w:r>
          </w:p>
        </w:tc>
        <w:tc>
          <w:tcPr>
            <w:tcW w:w="6909" w:type="dxa"/>
            <w:gridSpan w:val="2"/>
            <w:shd w:val="clear" w:color="auto" w:fill="auto"/>
          </w:tcPr>
          <w:p w14:paraId="06B52137" w14:textId="77777777" w:rsidR="00C02349" w:rsidRPr="00C02349" w:rsidRDefault="00C02349" w:rsidP="00C02349">
            <w:pPr>
              <w:spacing w:after="0" w:line="240" w:lineRule="auto"/>
              <w:rPr>
                <w:rFonts w:ascii="Calibri" w:eastAsia="Simsun (Founder Extended)" w:hAnsi="Calibri" w:cs="Calibri"/>
                <w:b/>
                <w:lang w:val="el-GR"/>
              </w:rPr>
            </w:pPr>
          </w:p>
          <w:p w14:paraId="6DC7E011" w14:textId="77777777" w:rsidR="00C02349" w:rsidRPr="00C02349" w:rsidRDefault="00C02349" w:rsidP="00C02349">
            <w:pPr>
              <w:spacing w:after="0" w:line="240" w:lineRule="auto"/>
              <w:rPr>
                <w:rFonts w:ascii="Calibri" w:eastAsia="Simsun (Founder Extended)" w:hAnsi="Calibri" w:cs="Calibri"/>
                <w:b/>
                <w:lang w:val="el-GR"/>
              </w:rPr>
            </w:pPr>
          </w:p>
          <w:p w14:paraId="27EBE902" w14:textId="77777777" w:rsidR="00C02349" w:rsidRPr="00C02349" w:rsidRDefault="00C02349" w:rsidP="00C02349">
            <w:pPr>
              <w:spacing w:after="0" w:line="240" w:lineRule="auto"/>
              <w:rPr>
                <w:rFonts w:ascii="Calibri" w:eastAsia="Simsun (Founder Extended)" w:hAnsi="Calibri" w:cs="Calibri"/>
                <w:b/>
                <w:lang w:val="el-GR"/>
              </w:rPr>
            </w:pPr>
          </w:p>
          <w:p w14:paraId="2056BCE2"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292F2C1" w14:textId="77777777" w:rsidTr="00E55D8F">
        <w:trPr>
          <w:tblCellSpacing w:w="20" w:type="dxa"/>
        </w:trPr>
        <w:tc>
          <w:tcPr>
            <w:tcW w:w="3080" w:type="dxa"/>
            <w:shd w:val="clear" w:color="auto" w:fill="auto"/>
          </w:tcPr>
          <w:p w14:paraId="168A5C28"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ΑΡΙΘΜΟΣ ΦΟΡΟΛΟΓΙΚΗΣ ΤΑΥΤΟΤΗΤΑΣ:</w:t>
            </w:r>
          </w:p>
        </w:tc>
        <w:tc>
          <w:tcPr>
            <w:tcW w:w="6909" w:type="dxa"/>
            <w:gridSpan w:val="2"/>
            <w:shd w:val="clear" w:color="auto" w:fill="auto"/>
          </w:tcPr>
          <w:p w14:paraId="54FE15B0"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4210454C" w14:textId="77777777" w:rsidTr="00E55D8F">
        <w:trPr>
          <w:tblCellSpacing w:w="20" w:type="dxa"/>
        </w:trPr>
        <w:tc>
          <w:tcPr>
            <w:tcW w:w="3080" w:type="dxa"/>
            <w:shd w:val="clear" w:color="auto" w:fill="auto"/>
          </w:tcPr>
          <w:p w14:paraId="4A77AC95"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ΟΝΟΜΑΤΕΠΩΝΥΜΟ ΝΟΜΙΜΟΥ ΕΚΠΡΟΣΩΠΟΥ:</w:t>
            </w:r>
          </w:p>
        </w:tc>
        <w:tc>
          <w:tcPr>
            <w:tcW w:w="6909" w:type="dxa"/>
            <w:gridSpan w:val="2"/>
            <w:shd w:val="clear" w:color="auto" w:fill="auto"/>
          </w:tcPr>
          <w:p w14:paraId="6C249B21" w14:textId="77777777" w:rsidR="00C02349" w:rsidRPr="00C02349" w:rsidRDefault="00C02349" w:rsidP="00C02349">
            <w:pPr>
              <w:spacing w:after="0" w:line="240" w:lineRule="auto"/>
              <w:rPr>
                <w:rFonts w:ascii="Calibri" w:eastAsia="Simsun (Founder Extended)" w:hAnsi="Calibri" w:cs="Calibri"/>
                <w:b/>
                <w:lang w:val="el-GR"/>
              </w:rPr>
            </w:pPr>
          </w:p>
          <w:p w14:paraId="53603A5F" w14:textId="77777777" w:rsidR="00C02349" w:rsidRPr="00C02349" w:rsidRDefault="00C02349" w:rsidP="00C02349">
            <w:pPr>
              <w:spacing w:after="0" w:line="240" w:lineRule="auto"/>
              <w:rPr>
                <w:rFonts w:ascii="Calibri" w:eastAsia="Simsun (Founder Extended)" w:hAnsi="Calibri" w:cs="Calibri"/>
                <w:b/>
                <w:lang w:val="el-GR"/>
              </w:rPr>
            </w:pPr>
          </w:p>
          <w:p w14:paraId="2DAC323E"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414C82E2" w14:textId="77777777" w:rsidTr="00E55D8F">
        <w:trPr>
          <w:tblCellSpacing w:w="20" w:type="dxa"/>
        </w:trPr>
        <w:tc>
          <w:tcPr>
            <w:tcW w:w="3080" w:type="dxa"/>
            <w:shd w:val="clear" w:color="auto" w:fill="auto"/>
          </w:tcPr>
          <w:p w14:paraId="053F471C"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ΑΡΙΘΜΟΣ ΤΑΥΤΟΤΗΤΑΣ ΝΟΜΙΜΟΥ ΕΚΠΡΟΣΩΠΟΥ:</w:t>
            </w:r>
          </w:p>
        </w:tc>
        <w:tc>
          <w:tcPr>
            <w:tcW w:w="6909" w:type="dxa"/>
            <w:gridSpan w:val="2"/>
            <w:shd w:val="clear" w:color="auto" w:fill="auto"/>
          </w:tcPr>
          <w:p w14:paraId="6797B01F"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9D6E760" w14:textId="77777777" w:rsidTr="00E55D8F">
        <w:trPr>
          <w:trHeight w:val="709"/>
          <w:tblCellSpacing w:w="20" w:type="dxa"/>
        </w:trPr>
        <w:tc>
          <w:tcPr>
            <w:tcW w:w="3080" w:type="dxa"/>
            <w:shd w:val="clear" w:color="auto" w:fill="auto"/>
          </w:tcPr>
          <w:p w14:paraId="2F45E7FA"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ΥΠΟΓΡΑΦΗ:</w:t>
            </w:r>
          </w:p>
          <w:p w14:paraId="27E12D6D" w14:textId="77777777" w:rsidR="00C02349" w:rsidRPr="00C02349" w:rsidRDefault="00C02349" w:rsidP="00C02349">
            <w:pPr>
              <w:spacing w:after="0" w:line="240" w:lineRule="auto"/>
              <w:rPr>
                <w:rFonts w:ascii="Calibri" w:eastAsia="Simsun (Founder Extended)" w:hAnsi="Calibri" w:cs="Calibri"/>
                <w:b/>
                <w:lang w:val="el-GR"/>
              </w:rPr>
            </w:pPr>
          </w:p>
          <w:p w14:paraId="04986CA4" w14:textId="77777777" w:rsidR="00C02349" w:rsidRPr="00C02349" w:rsidRDefault="00C02349" w:rsidP="00C02349">
            <w:pPr>
              <w:spacing w:after="0" w:line="240" w:lineRule="auto"/>
              <w:rPr>
                <w:rFonts w:ascii="Calibri" w:eastAsia="Simsun (Founder Extended)" w:hAnsi="Calibri" w:cs="Calibri"/>
                <w:b/>
                <w:lang w:val="el-GR"/>
              </w:rPr>
            </w:pPr>
          </w:p>
        </w:tc>
        <w:tc>
          <w:tcPr>
            <w:tcW w:w="6909" w:type="dxa"/>
            <w:gridSpan w:val="2"/>
            <w:shd w:val="clear" w:color="auto" w:fill="auto"/>
          </w:tcPr>
          <w:p w14:paraId="668C9256"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6AA8A43C" w14:textId="77777777" w:rsidTr="00E55D8F">
        <w:trPr>
          <w:trHeight w:val="339"/>
          <w:tblCellSpacing w:w="20" w:type="dxa"/>
        </w:trPr>
        <w:tc>
          <w:tcPr>
            <w:tcW w:w="10029" w:type="dxa"/>
            <w:gridSpan w:val="3"/>
            <w:shd w:val="clear" w:color="auto" w:fill="D9D9D9"/>
          </w:tcPr>
          <w:p w14:paraId="04772A91"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ΙΙΙ. Στοιχεία Επικοινωνίας</w:t>
            </w:r>
          </w:p>
        </w:tc>
      </w:tr>
      <w:tr w:rsidR="00C02349" w:rsidRPr="00C02349" w14:paraId="4BCB937F" w14:textId="77777777" w:rsidTr="00E55D8F">
        <w:trPr>
          <w:tblCellSpacing w:w="20" w:type="dxa"/>
        </w:trPr>
        <w:tc>
          <w:tcPr>
            <w:tcW w:w="3080" w:type="dxa"/>
            <w:vMerge w:val="restart"/>
            <w:shd w:val="clear" w:color="auto" w:fill="auto"/>
          </w:tcPr>
          <w:p w14:paraId="62B18E67"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ΔΙΕΥΘΥΝΣΗ ΑΛΛΗΛΟΓΡΑΦΙΑΣ:</w:t>
            </w:r>
          </w:p>
        </w:tc>
        <w:tc>
          <w:tcPr>
            <w:tcW w:w="2228" w:type="dxa"/>
            <w:tcBorders>
              <w:right w:val="inset" w:sz="6" w:space="0" w:color="auto"/>
            </w:tcBorders>
            <w:shd w:val="clear" w:color="auto" w:fill="auto"/>
          </w:tcPr>
          <w:p w14:paraId="50B0E1E1"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Οδός &amp; Αριθμός:</w:t>
            </w:r>
          </w:p>
        </w:tc>
        <w:tc>
          <w:tcPr>
            <w:tcW w:w="4641" w:type="dxa"/>
            <w:tcBorders>
              <w:left w:val="inset" w:sz="6" w:space="0" w:color="auto"/>
            </w:tcBorders>
            <w:shd w:val="clear" w:color="auto" w:fill="auto"/>
          </w:tcPr>
          <w:p w14:paraId="2CD65420" w14:textId="77777777" w:rsidR="00C02349" w:rsidRPr="00C02349" w:rsidRDefault="00C02349" w:rsidP="00C02349">
            <w:pPr>
              <w:spacing w:after="0" w:line="240" w:lineRule="auto"/>
              <w:rPr>
                <w:rFonts w:ascii="Calibri" w:eastAsia="Simsun (Founder Extended)" w:hAnsi="Calibri" w:cs="Calibri"/>
                <w:b/>
                <w:lang w:val="el-GR"/>
              </w:rPr>
            </w:pPr>
          </w:p>
          <w:p w14:paraId="35660BDE" w14:textId="77777777" w:rsidR="00C02349" w:rsidRPr="00C02349" w:rsidRDefault="00C02349" w:rsidP="00C02349">
            <w:pPr>
              <w:spacing w:after="0" w:line="240" w:lineRule="auto"/>
              <w:rPr>
                <w:rFonts w:ascii="Calibri" w:eastAsia="Simsun (Founder Extended)" w:hAnsi="Calibri" w:cs="Calibri"/>
                <w:b/>
                <w:lang w:val="el-GR"/>
              </w:rPr>
            </w:pPr>
          </w:p>
          <w:p w14:paraId="26E21EFD"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B6D7C8B" w14:textId="77777777" w:rsidTr="00E55D8F">
        <w:trPr>
          <w:tblCellSpacing w:w="20" w:type="dxa"/>
        </w:trPr>
        <w:tc>
          <w:tcPr>
            <w:tcW w:w="3080" w:type="dxa"/>
            <w:vMerge/>
            <w:shd w:val="clear" w:color="auto" w:fill="auto"/>
          </w:tcPr>
          <w:p w14:paraId="5BE642D5"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2B9EBB19"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Ταχ. Κώδικας:</w:t>
            </w:r>
          </w:p>
          <w:p w14:paraId="037C8022" w14:textId="77777777" w:rsidR="00C02349" w:rsidRPr="00C02349" w:rsidRDefault="00C02349" w:rsidP="00C02349">
            <w:pPr>
              <w:spacing w:after="0" w:line="240" w:lineRule="auto"/>
              <w:rPr>
                <w:rFonts w:ascii="Calibri" w:eastAsia="Simsun (Founder Extended)" w:hAnsi="Calibri" w:cs="Calibri"/>
                <w:b/>
                <w:lang w:val="el-GR"/>
              </w:rPr>
            </w:pPr>
          </w:p>
        </w:tc>
        <w:tc>
          <w:tcPr>
            <w:tcW w:w="4641" w:type="dxa"/>
            <w:tcBorders>
              <w:left w:val="inset" w:sz="6" w:space="0" w:color="auto"/>
            </w:tcBorders>
            <w:shd w:val="clear" w:color="auto" w:fill="auto"/>
          </w:tcPr>
          <w:p w14:paraId="5A4C47DB"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43043199" w14:textId="77777777" w:rsidTr="00E55D8F">
        <w:trPr>
          <w:tblCellSpacing w:w="20" w:type="dxa"/>
        </w:trPr>
        <w:tc>
          <w:tcPr>
            <w:tcW w:w="3080" w:type="dxa"/>
            <w:vMerge/>
            <w:shd w:val="clear" w:color="auto" w:fill="auto"/>
          </w:tcPr>
          <w:p w14:paraId="724FAE1E"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75D7BBFE"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Δήμος / Κοινότητα:</w:t>
            </w:r>
          </w:p>
        </w:tc>
        <w:tc>
          <w:tcPr>
            <w:tcW w:w="4641" w:type="dxa"/>
            <w:tcBorders>
              <w:left w:val="inset" w:sz="6" w:space="0" w:color="auto"/>
            </w:tcBorders>
            <w:shd w:val="clear" w:color="auto" w:fill="auto"/>
          </w:tcPr>
          <w:p w14:paraId="7053EC4B" w14:textId="77777777" w:rsidR="00C02349" w:rsidRPr="00C02349" w:rsidRDefault="00C02349" w:rsidP="00C02349">
            <w:pPr>
              <w:spacing w:after="0" w:line="240" w:lineRule="auto"/>
              <w:rPr>
                <w:rFonts w:ascii="Calibri" w:eastAsia="Simsun (Founder Extended)" w:hAnsi="Calibri" w:cs="Calibri"/>
                <w:b/>
                <w:lang w:val="el-GR"/>
              </w:rPr>
            </w:pPr>
          </w:p>
          <w:p w14:paraId="5E9CDE2C"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7778DF28" w14:textId="77777777" w:rsidTr="00E55D8F">
        <w:trPr>
          <w:tblCellSpacing w:w="20" w:type="dxa"/>
        </w:trPr>
        <w:tc>
          <w:tcPr>
            <w:tcW w:w="3080" w:type="dxa"/>
            <w:vMerge w:val="restart"/>
            <w:shd w:val="clear" w:color="auto" w:fill="auto"/>
          </w:tcPr>
          <w:p w14:paraId="12EF9ED7"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ΣΤΟΙΧΕΙΑ ΕΠΙΚΟΙΝΩΝΙΑΣ</w:t>
            </w:r>
          </w:p>
        </w:tc>
        <w:tc>
          <w:tcPr>
            <w:tcW w:w="2228" w:type="dxa"/>
            <w:tcBorders>
              <w:right w:val="inset" w:sz="6" w:space="0" w:color="auto"/>
            </w:tcBorders>
            <w:shd w:val="clear" w:color="auto" w:fill="auto"/>
          </w:tcPr>
          <w:p w14:paraId="0DAD52EF" w14:textId="77777777" w:rsidR="00C02349" w:rsidRPr="00C02349" w:rsidRDefault="00C02349" w:rsidP="00C02349">
            <w:pPr>
              <w:spacing w:after="0" w:line="240" w:lineRule="auto"/>
              <w:rPr>
                <w:rFonts w:ascii="Calibri" w:eastAsia="Simsun (Founder Extended)" w:hAnsi="Calibri" w:cs="Calibri"/>
                <w:b/>
                <w:lang w:val="en-GB"/>
              </w:rPr>
            </w:pPr>
            <w:r w:rsidRPr="00C02349">
              <w:rPr>
                <w:rFonts w:ascii="Calibri" w:eastAsia="Simsun (Founder Extended)" w:hAnsi="Calibri" w:cs="Calibri"/>
                <w:b/>
                <w:lang w:val="el-GR"/>
              </w:rPr>
              <w:t>Τηλέφωνο (σταθερό)</w:t>
            </w:r>
          </w:p>
          <w:p w14:paraId="4D535079" w14:textId="77777777" w:rsidR="00C02349" w:rsidRPr="00C02349" w:rsidRDefault="00C02349" w:rsidP="00C02349">
            <w:pPr>
              <w:spacing w:after="0" w:line="240" w:lineRule="auto"/>
              <w:rPr>
                <w:rFonts w:ascii="Calibri" w:eastAsia="Simsun (Founder Extended)" w:hAnsi="Calibri" w:cs="Calibri"/>
                <w:b/>
                <w:lang w:val="en-GB"/>
              </w:rPr>
            </w:pPr>
          </w:p>
        </w:tc>
        <w:tc>
          <w:tcPr>
            <w:tcW w:w="4641" w:type="dxa"/>
            <w:tcBorders>
              <w:left w:val="inset" w:sz="6" w:space="0" w:color="auto"/>
            </w:tcBorders>
            <w:shd w:val="clear" w:color="auto" w:fill="auto"/>
          </w:tcPr>
          <w:p w14:paraId="10430DE6"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54C8AD96" w14:textId="77777777" w:rsidTr="00E55D8F">
        <w:trPr>
          <w:tblCellSpacing w:w="20" w:type="dxa"/>
        </w:trPr>
        <w:tc>
          <w:tcPr>
            <w:tcW w:w="3080" w:type="dxa"/>
            <w:vMerge/>
            <w:shd w:val="clear" w:color="auto" w:fill="auto"/>
          </w:tcPr>
          <w:p w14:paraId="731600FB"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2E309C57" w14:textId="77777777" w:rsidR="00C02349" w:rsidRPr="00C02349" w:rsidRDefault="00C02349" w:rsidP="00C02349">
            <w:pPr>
              <w:spacing w:after="0" w:line="240" w:lineRule="auto"/>
              <w:rPr>
                <w:rFonts w:ascii="Calibri" w:eastAsia="Simsun (Founder Extended)" w:hAnsi="Calibri" w:cs="Calibri"/>
                <w:b/>
                <w:lang w:val="en-GB"/>
              </w:rPr>
            </w:pPr>
            <w:r w:rsidRPr="00C02349">
              <w:rPr>
                <w:rFonts w:ascii="Calibri" w:eastAsia="Simsun (Founder Extended)" w:hAnsi="Calibri" w:cs="Calibri"/>
                <w:b/>
                <w:lang w:val="el-GR"/>
              </w:rPr>
              <w:t>Τηλέφωνο (κινητό)</w:t>
            </w:r>
          </w:p>
          <w:p w14:paraId="19EA7286" w14:textId="77777777" w:rsidR="00C02349" w:rsidRPr="00C02349" w:rsidRDefault="00C02349" w:rsidP="00C02349">
            <w:pPr>
              <w:spacing w:after="0" w:line="240" w:lineRule="auto"/>
              <w:rPr>
                <w:rFonts w:ascii="Calibri" w:eastAsia="Simsun (Founder Extended)" w:hAnsi="Calibri" w:cs="Calibri"/>
                <w:b/>
                <w:lang w:val="en-GB"/>
              </w:rPr>
            </w:pPr>
          </w:p>
        </w:tc>
        <w:tc>
          <w:tcPr>
            <w:tcW w:w="4641" w:type="dxa"/>
            <w:tcBorders>
              <w:left w:val="inset" w:sz="6" w:space="0" w:color="auto"/>
            </w:tcBorders>
            <w:shd w:val="clear" w:color="auto" w:fill="auto"/>
          </w:tcPr>
          <w:p w14:paraId="52384C01"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29CF6EE8" w14:textId="77777777" w:rsidTr="00E55D8F">
        <w:trPr>
          <w:tblCellSpacing w:w="20" w:type="dxa"/>
        </w:trPr>
        <w:tc>
          <w:tcPr>
            <w:tcW w:w="3080" w:type="dxa"/>
            <w:vMerge/>
            <w:shd w:val="clear" w:color="auto" w:fill="auto"/>
          </w:tcPr>
          <w:p w14:paraId="31B82A8F"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01458C57" w14:textId="77777777" w:rsidR="00C02349" w:rsidRPr="00C02349" w:rsidRDefault="00C02349" w:rsidP="00C02349">
            <w:pPr>
              <w:spacing w:after="0" w:line="240" w:lineRule="auto"/>
              <w:rPr>
                <w:rFonts w:ascii="Calibri" w:eastAsia="Simsun (Founder Extended)" w:hAnsi="Calibri" w:cs="Calibri"/>
                <w:b/>
                <w:lang w:val="en-GB"/>
              </w:rPr>
            </w:pPr>
            <w:r w:rsidRPr="00C02349">
              <w:rPr>
                <w:rFonts w:ascii="Calibri" w:eastAsia="Simsun (Founder Extended)" w:hAnsi="Calibri" w:cs="Calibri"/>
                <w:b/>
                <w:lang w:val="el-GR"/>
              </w:rPr>
              <w:t>Φαξ:</w:t>
            </w:r>
          </w:p>
          <w:p w14:paraId="642597A8" w14:textId="77777777" w:rsidR="00C02349" w:rsidRPr="00C02349" w:rsidRDefault="00C02349" w:rsidP="00C02349">
            <w:pPr>
              <w:spacing w:after="0" w:line="240" w:lineRule="auto"/>
              <w:rPr>
                <w:rFonts w:ascii="Calibri" w:eastAsia="Simsun (Founder Extended)" w:hAnsi="Calibri" w:cs="Calibri"/>
                <w:b/>
                <w:lang w:val="en-GB"/>
              </w:rPr>
            </w:pPr>
          </w:p>
        </w:tc>
        <w:tc>
          <w:tcPr>
            <w:tcW w:w="4641" w:type="dxa"/>
            <w:tcBorders>
              <w:left w:val="inset" w:sz="6" w:space="0" w:color="auto"/>
            </w:tcBorders>
            <w:shd w:val="clear" w:color="auto" w:fill="auto"/>
          </w:tcPr>
          <w:p w14:paraId="1137EEC3"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45B75E46" w14:textId="77777777" w:rsidTr="00E55D8F">
        <w:trPr>
          <w:tblCellSpacing w:w="20" w:type="dxa"/>
        </w:trPr>
        <w:tc>
          <w:tcPr>
            <w:tcW w:w="3080" w:type="dxa"/>
            <w:vMerge/>
            <w:shd w:val="clear" w:color="auto" w:fill="auto"/>
          </w:tcPr>
          <w:p w14:paraId="15DE7960" w14:textId="77777777" w:rsidR="00C02349" w:rsidRPr="00C02349" w:rsidRDefault="00C02349" w:rsidP="00C02349">
            <w:pPr>
              <w:spacing w:after="0" w:line="240" w:lineRule="auto"/>
              <w:rPr>
                <w:rFonts w:ascii="Calibri" w:eastAsia="Simsun (Founder Extended)" w:hAnsi="Calibri" w:cs="Calibri"/>
                <w:b/>
                <w:lang w:val="el-GR"/>
              </w:rPr>
            </w:pPr>
          </w:p>
        </w:tc>
        <w:tc>
          <w:tcPr>
            <w:tcW w:w="2228" w:type="dxa"/>
            <w:tcBorders>
              <w:right w:val="inset" w:sz="6" w:space="0" w:color="auto"/>
            </w:tcBorders>
            <w:shd w:val="clear" w:color="auto" w:fill="auto"/>
          </w:tcPr>
          <w:p w14:paraId="12E3091B" w14:textId="77777777" w:rsidR="00C02349" w:rsidRPr="00C02349" w:rsidRDefault="00C02349" w:rsidP="00C02349">
            <w:pPr>
              <w:spacing w:after="0" w:line="240" w:lineRule="auto"/>
              <w:rPr>
                <w:rFonts w:ascii="Calibri" w:eastAsia="Simsun (Founder Extended)" w:hAnsi="Calibri" w:cs="Calibri"/>
                <w:b/>
                <w:lang w:val="en-GB"/>
              </w:rPr>
            </w:pPr>
            <w:r w:rsidRPr="00C02349">
              <w:rPr>
                <w:rFonts w:ascii="Calibri" w:eastAsia="Simsun (Founder Extended)" w:hAnsi="Calibri" w:cs="Calibri"/>
                <w:b/>
                <w:lang w:val="en-GB"/>
              </w:rPr>
              <w:t>Email:</w:t>
            </w:r>
          </w:p>
        </w:tc>
        <w:tc>
          <w:tcPr>
            <w:tcW w:w="4641" w:type="dxa"/>
            <w:tcBorders>
              <w:left w:val="inset" w:sz="6" w:space="0" w:color="auto"/>
            </w:tcBorders>
            <w:shd w:val="clear" w:color="auto" w:fill="auto"/>
          </w:tcPr>
          <w:p w14:paraId="2AE11140" w14:textId="77777777" w:rsidR="00C02349" w:rsidRPr="00C02349" w:rsidRDefault="00C02349" w:rsidP="00C02349">
            <w:pPr>
              <w:spacing w:after="0" w:line="240" w:lineRule="auto"/>
              <w:rPr>
                <w:rFonts w:ascii="Calibri" w:eastAsia="Simsun (Founder Extended)" w:hAnsi="Calibri" w:cs="Calibri"/>
                <w:b/>
                <w:lang w:val="el-GR"/>
              </w:rPr>
            </w:pPr>
          </w:p>
          <w:p w14:paraId="175F7FD2" w14:textId="77777777" w:rsidR="00C02349" w:rsidRPr="00C02349" w:rsidRDefault="00C02349" w:rsidP="00C02349">
            <w:pPr>
              <w:spacing w:after="0" w:line="240" w:lineRule="auto"/>
              <w:rPr>
                <w:rFonts w:ascii="Calibri" w:eastAsia="Simsun (Founder Extended)" w:hAnsi="Calibri" w:cs="Calibri"/>
                <w:b/>
                <w:lang w:val="el-GR"/>
              </w:rPr>
            </w:pPr>
          </w:p>
        </w:tc>
      </w:tr>
    </w:tbl>
    <w:p w14:paraId="26A88C1B" w14:textId="77777777" w:rsidR="00C02349" w:rsidRDefault="00C02349" w:rsidP="00C02349">
      <w:pPr>
        <w:spacing w:after="0" w:line="240" w:lineRule="auto"/>
        <w:jc w:val="center"/>
        <w:rPr>
          <w:rFonts w:ascii="Calibri" w:eastAsia="Times New Roman" w:hAnsi="Calibri" w:cs="Calibri"/>
          <w:b/>
          <w:lang w:val="el-GR"/>
        </w:rPr>
      </w:pPr>
    </w:p>
    <w:p w14:paraId="2B13B822" w14:textId="77777777" w:rsidR="000F7401" w:rsidRDefault="000F7401" w:rsidP="00C02349">
      <w:pPr>
        <w:spacing w:after="0" w:line="240" w:lineRule="auto"/>
        <w:jc w:val="center"/>
        <w:rPr>
          <w:rFonts w:ascii="Calibri" w:eastAsia="Times New Roman" w:hAnsi="Calibri" w:cs="Calibri"/>
          <w:b/>
          <w:lang w:val="el-GR"/>
        </w:rPr>
      </w:pPr>
    </w:p>
    <w:p w14:paraId="2E8BBF67" w14:textId="77777777" w:rsidR="000F7401" w:rsidRPr="00C02349" w:rsidRDefault="000F7401" w:rsidP="00C02349">
      <w:pPr>
        <w:spacing w:after="0" w:line="240" w:lineRule="auto"/>
        <w:jc w:val="center"/>
        <w:rPr>
          <w:rFonts w:ascii="Calibri" w:eastAsia="Times New Roman" w:hAnsi="Calibri" w:cs="Calibri"/>
          <w:b/>
          <w:lang w:val="el-GR"/>
        </w:rPr>
      </w:pPr>
    </w:p>
    <w:tbl>
      <w:tblPr>
        <w:tblW w:w="10109"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0109"/>
      </w:tblGrid>
      <w:tr w:rsidR="00C02349" w:rsidRPr="00C02349" w14:paraId="5DCFEA17" w14:textId="77777777" w:rsidTr="00E55D8F">
        <w:trPr>
          <w:trHeight w:val="357"/>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D9D9D9"/>
            <w:hideMark/>
          </w:tcPr>
          <w:p w14:paraId="423A9E19" w14:textId="77777777" w:rsidR="00C02349" w:rsidRPr="00C02349" w:rsidRDefault="00C02349" w:rsidP="00C02349">
            <w:pPr>
              <w:spacing w:after="0" w:line="240" w:lineRule="auto"/>
              <w:jc w:val="both"/>
              <w:rPr>
                <w:rFonts w:ascii="Calibri" w:eastAsia="Times New Roman" w:hAnsi="Calibri" w:cs="Calibri"/>
                <w:b/>
                <w:lang w:val="el-GR"/>
              </w:rPr>
            </w:pPr>
            <w:r w:rsidRPr="00C02349">
              <w:rPr>
                <w:rFonts w:ascii="Calibri" w:eastAsia="Times New Roman" w:hAnsi="Calibri" w:cs="Calibri"/>
                <w:b/>
                <w:lang w:val="en-GB"/>
              </w:rPr>
              <w:lastRenderedPageBreak/>
              <w:t>2</w:t>
            </w:r>
            <w:r w:rsidRPr="00C02349">
              <w:rPr>
                <w:rFonts w:ascii="Calibri" w:eastAsia="Times New Roman" w:hAnsi="Calibri" w:cs="Calibri"/>
                <w:b/>
                <w:lang w:val="el-GR"/>
              </w:rPr>
              <w:t xml:space="preserve">.  ΠΕΡΙΓΡΑΦΗ ΥΦΙΣΤΑΜΕΝΗΣ ΚΑΤΑΣΤΑΣΗΣ </w:t>
            </w:r>
          </w:p>
        </w:tc>
      </w:tr>
      <w:tr w:rsidR="00C02349" w:rsidRPr="00C02349" w14:paraId="1AF4F292" w14:textId="77777777" w:rsidTr="00E55D8F">
        <w:trPr>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auto"/>
          </w:tcPr>
          <w:p w14:paraId="0C54595D"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2.1</w:t>
            </w:r>
            <w:r w:rsidRPr="00C02349">
              <w:rPr>
                <w:rFonts w:ascii="Times New Roman" w:eastAsia="Times New Roman" w:hAnsi="Times New Roman" w:cs="Times New Roman"/>
                <w:sz w:val="24"/>
                <w:szCs w:val="24"/>
              </w:rPr>
              <w:t xml:space="preserve"> </w:t>
            </w:r>
            <w:r w:rsidRPr="00C02349">
              <w:rPr>
                <w:rFonts w:ascii="Calibri" w:eastAsia="Simsun (Founder Extended)" w:hAnsi="Calibri" w:cs="Calibri"/>
                <w:b/>
                <w:lang w:val="el-GR"/>
              </w:rPr>
              <w:t xml:space="preserve">Κύρια Δραστηριότητα </w:t>
            </w:r>
          </w:p>
        </w:tc>
      </w:tr>
      <w:tr w:rsidR="00C02349" w:rsidRPr="00C02349" w14:paraId="210A0430" w14:textId="77777777" w:rsidTr="00E55D8F">
        <w:trPr>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auto"/>
          </w:tcPr>
          <w:p w14:paraId="420A7DD7" w14:textId="77777777" w:rsidR="00C02349" w:rsidRPr="00C02349" w:rsidRDefault="00C02349" w:rsidP="00C02349">
            <w:pPr>
              <w:spacing w:after="0" w:line="240" w:lineRule="auto"/>
              <w:rPr>
                <w:rFonts w:ascii="Calibri" w:eastAsia="Simsun (Founder Extended)" w:hAnsi="Calibri" w:cs="Calibri"/>
                <w:b/>
                <w:lang w:val="el-GR"/>
              </w:rPr>
            </w:pPr>
          </w:p>
          <w:p w14:paraId="278A80CA" w14:textId="77777777" w:rsidR="00C02349" w:rsidRPr="00C02349" w:rsidRDefault="00C02349" w:rsidP="00C02349">
            <w:pPr>
              <w:spacing w:after="0" w:line="240" w:lineRule="auto"/>
              <w:rPr>
                <w:rFonts w:ascii="Calibri" w:eastAsia="Simsun (Founder Extended)" w:hAnsi="Calibri" w:cs="Calibri"/>
                <w:b/>
                <w:lang w:val="el-GR"/>
              </w:rPr>
            </w:pPr>
          </w:p>
          <w:p w14:paraId="077B9D81" w14:textId="77777777" w:rsidR="00C02349" w:rsidRPr="00C02349" w:rsidRDefault="00C02349" w:rsidP="00C02349">
            <w:pPr>
              <w:spacing w:after="0" w:line="240" w:lineRule="auto"/>
              <w:rPr>
                <w:rFonts w:ascii="Calibri" w:eastAsia="Simsun (Founder Extended)" w:hAnsi="Calibri" w:cs="Calibri"/>
                <w:b/>
                <w:lang w:val="el-GR"/>
              </w:rPr>
            </w:pPr>
          </w:p>
          <w:p w14:paraId="2C56025B" w14:textId="77777777" w:rsidR="00C02349" w:rsidRPr="00C02349" w:rsidRDefault="00C02349" w:rsidP="00C02349">
            <w:pPr>
              <w:spacing w:after="0" w:line="240" w:lineRule="auto"/>
              <w:rPr>
                <w:rFonts w:ascii="Calibri" w:eastAsia="Simsun (Founder Extended)" w:hAnsi="Calibri" w:cs="Calibri"/>
                <w:b/>
                <w:lang w:val="el-GR"/>
              </w:rPr>
            </w:pPr>
          </w:p>
          <w:p w14:paraId="7AA52224" w14:textId="77777777" w:rsidR="00C02349" w:rsidRPr="00C02349" w:rsidRDefault="00C02349" w:rsidP="00C02349">
            <w:pPr>
              <w:spacing w:after="0" w:line="240" w:lineRule="auto"/>
              <w:rPr>
                <w:rFonts w:ascii="Calibri" w:eastAsia="Simsun (Founder Extended)" w:hAnsi="Calibri" w:cs="Calibri"/>
                <w:b/>
                <w:lang w:val="el-GR"/>
              </w:rPr>
            </w:pPr>
          </w:p>
          <w:p w14:paraId="2C1BAB0D" w14:textId="77777777" w:rsidR="00C02349" w:rsidRPr="00C02349" w:rsidRDefault="00C02349" w:rsidP="00C02349">
            <w:pPr>
              <w:spacing w:after="0" w:line="240" w:lineRule="auto"/>
              <w:rPr>
                <w:rFonts w:ascii="Calibri" w:eastAsia="Simsun (Founder Extended)" w:hAnsi="Calibri" w:cs="Calibri"/>
                <w:b/>
                <w:lang w:val="el-GR"/>
              </w:rPr>
            </w:pPr>
          </w:p>
          <w:p w14:paraId="3C7DE1D2" w14:textId="77777777" w:rsidR="00C02349" w:rsidRPr="00C02349" w:rsidRDefault="00C02349" w:rsidP="00C02349">
            <w:pPr>
              <w:spacing w:after="0" w:line="240" w:lineRule="auto"/>
              <w:rPr>
                <w:rFonts w:ascii="Calibri" w:eastAsia="Simsun (Founder Extended)" w:hAnsi="Calibri" w:cs="Calibri"/>
                <w:b/>
                <w:lang w:val="el-GR"/>
              </w:rPr>
            </w:pPr>
          </w:p>
          <w:p w14:paraId="444D15CC" w14:textId="77777777" w:rsidR="00C02349" w:rsidRPr="00C02349" w:rsidRDefault="00C02349" w:rsidP="00C02349">
            <w:pPr>
              <w:spacing w:after="0" w:line="240" w:lineRule="auto"/>
              <w:rPr>
                <w:rFonts w:ascii="Calibri" w:eastAsia="Simsun (Founder Extended)" w:hAnsi="Calibri" w:cs="Calibri"/>
                <w:b/>
                <w:lang w:val="el-GR"/>
              </w:rPr>
            </w:pPr>
          </w:p>
          <w:p w14:paraId="5C4A0B26" w14:textId="77777777" w:rsidR="00C02349" w:rsidRPr="00C02349" w:rsidRDefault="00C02349" w:rsidP="00C02349">
            <w:pPr>
              <w:spacing w:after="0" w:line="240" w:lineRule="auto"/>
              <w:rPr>
                <w:rFonts w:ascii="Calibri" w:eastAsia="Simsun (Founder Extended)" w:hAnsi="Calibri" w:cs="Calibri"/>
                <w:b/>
                <w:lang w:val="el-GR"/>
              </w:rPr>
            </w:pPr>
          </w:p>
          <w:p w14:paraId="1F9A9B0E" w14:textId="77777777" w:rsidR="00C02349" w:rsidRPr="00C02349" w:rsidRDefault="00C02349" w:rsidP="00C02349">
            <w:pPr>
              <w:spacing w:after="0" w:line="240" w:lineRule="auto"/>
              <w:rPr>
                <w:rFonts w:ascii="Calibri" w:eastAsia="Simsun (Founder Extended)" w:hAnsi="Calibri" w:cs="Calibri"/>
                <w:b/>
                <w:lang w:val="el-GR"/>
              </w:rPr>
            </w:pPr>
          </w:p>
          <w:p w14:paraId="093B314B" w14:textId="77777777" w:rsidR="00C02349" w:rsidRPr="00C02349" w:rsidRDefault="00C02349" w:rsidP="00C02349">
            <w:pPr>
              <w:spacing w:after="0" w:line="240" w:lineRule="auto"/>
              <w:rPr>
                <w:rFonts w:ascii="Calibri" w:eastAsia="Simsun (Founder Extended)" w:hAnsi="Calibri" w:cs="Calibri"/>
                <w:b/>
                <w:lang w:val="el-GR"/>
              </w:rPr>
            </w:pPr>
          </w:p>
          <w:p w14:paraId="3EDECF7B" w14:textId="77777777" w:rsidR="00C02349" w:rsidRPr="00C02349" w:rsidRDefault="00C02349" w:rsidP="00C02349">
            <w:pPr>
              <w:spacing w:after="0" w:line="240" w:lineRule="auto"/>
              <w:rPr>
                <w:rFonts w:ascii="Calibri" w:eastAsia="Simsun (Founder Extended)" w:hAnsi="Calibri" w:cs="Calibri"/>
                <w:b/>
                <w:lang w:val="el-GR"/>
              </w:rPr>
            </w:pPr>
          </w:p>
          <w:p w14:paraId="04CA753C" w14:textId="77777777" w:rsidR="00C02349" w:rsidRPr="00C02349" w:rsidRDefault="00C02349" w:rsidP="00C02349">
            <w:pPr>
              <w:spacing w:after="0" w:line="240" w:lineRule="auto"/>
              <w:rPr>
                <w:rFonts w:ascii="Calibri" w:eastAsia="Simsun (Founder Extended)" w:hAnsi="Calibri" w:cs="Calibri"/>
                <w:b/>
                <w:lang w:val="el-GR"/>
              </w:rPr>
            </w:pPr>
          </w:p>
          <w:p w14:paraId="66002037" w14:textId="77777777" w:rsidR="00C02349" w:rsidRPr="00C02349" w:rsidRDefault="00C02349" w:rsidP="00C02349">
            <w:pPr>
              <w:spacing w:after="0" w:line="240" w:lineRule="auto"/>
              <w:rPr>
                <w:rFonts w:ascii="Calibri" w:eastAsia="Simsun (Founder Extended)" w:hAnsi="Calibri" w:cs="Calibri"/>
                <w:b/>
                <w:lang w:val="el-GR"/>
              </w:rPr>
            </w:pPr>
          </w:p>
          <w:p w14:paraId="2DE0B845" w14:textId="77777777" w:rsidR="00C02349" w:rsidRPr="00C02349" w:rsidRDefault="00C02349" w:rsidP="00C02349">
            <w:pPr>
              <w:spacing w:after="0" w:line="240" w:lineRule="auto"/>
              <w:rPr>
                <w:rFonts w:ascii="Calibri" w:eastAsia="Simsun (Founder Extended)" w:hAnsi="Calibri" w:cs="Calibri"/>
                <w:b/>
                <w:lang w:val="el-GR"/>
              </w:rPr>
            </w:pPr>
          </w:p>
        </w:tc>
      </w:tr>
      <w:tr w:rsidR="00C02349" w:rsidRPr="00C02349" w14:paraId="390CC3EB" w14:textId="77777777" w:rsidTr="00E55D8F">
        <w:trPr>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auto"/>
          </w:tcPr>
          <w:p w14:paraId="184F661A" w14:textId="77777777" w:rsidR="00C02349" w:rsidRPr="00C02349" w:rsidRDefault="00C02349" w:rsidP="00C02349">
            <w:pPr>
              <w:spacing w:after="0" w:line="240" w:lineRule="auto"/>
              <w:rPr>
                <w:rFonts w:ascii="Calibri" w:eastAsia="Simsun (Founder Extended)" w:hAnsi="Calibri" w:cs="Calibri"/>
                <w:b/>
                <w:lang w:val="el-GR"/>
              </w:rPr>
            </w:pPr>
            <w:r w:rsidRPr="00C02349">
              <w:rPr>
                <w:rFonts w:ascii="Calibri" w:eastAsia="Simsun (Founder Extended)" w:hAnsi="Calibri" w:cs="Calibri"/>
                <w:b/>
                <w:lang w:val="el-GR"/>
              </w:rPr>
              <w:t>2.2 Υφιστάμενη Υποδομή και Εμπειρία</w:t>
            </w:r>
          </w:p>
        </w:tc>
      </w:tr>
      <w:tr w:rsidR="00C02349" w:rsidRPr="00C02349" w14:paraId="662E3965" w14:textId="77777777" w:rsidTr="00E55D8F">
        <w:trPr>
          <w:tblCellSpacing w:w="20" w:type="dxa"/>
        </w:trPr>
        <w:tc>
          <w:tcPr>
            <w:tcW w:w="10029" w:type="dxa"/>
            <w:tcBorders>
              <w:top w:val="inset" w:sz="6" w:space="0" w:color="auto"/>
              <w:left w:val="inset" w:sz="6" w:space="0" w:color="auto"/>
              <w:bottom w:val="inset" w:sz="6" w:space="0" w:color="auto"/>
              <w:right w:val="inset" w:sz="6" w:space="0" w:color="auto"/>
            </w:tcBorders>
            <w:shd w:val="clear" w:color="auto" w:fill="auto"/>
          </w:tcPr>
          <w:p w14:paraId="39C4EB5C" w14:textId="77777777" w:rsidR="00C02349" w:rsidRPr="00C02349" w:rsidRDefault="00C02349" w:rsidP="00C02349">
            <w:pPr>
              <w:spacing w:after="0" w:line="240" w:lineRule="auto"/>
              <w:rPr>
                <w:rFonts w:ascii="Calibri" w:eastAsia="Simsun (Founder Extended)" w:hAnsi="Calibri" w:cs="Calibri"/>
                <w:b/>
                <w:lang w:val="el-GR"/>
              </w:rPr>
            </w:pPr>
          </w:p>
          <w:p w14:paraId="5285EBDB" w14:textId="77777777" w:rsidR="00C02349" w:rsidRPr="00C02349" w:rsidRDefault="00C02349" w:rsidP="00C02349">
            <w:pPr>
              <w:spacing w:after="0" w:line="240" w:lineRule="auto"/>
              <w:rPr>
                <w:rFonts w:ascii="Calibri" w:eastAsia="Simsun (Founder Extended)" w:hAnsi="Calibri" w:cs="Calibri"/>
                <w:b/>
                <w:lang w:val="el-GR"/>
              </w:rPr>
            </w:pPr>
          </w:p>
          <w:p w14:paraId="76B61CAD" w14:textId="77777777" w:rsidR="00C02349" w:rsidRPr="00C02349" w:rsidRDefault="00C02349" w:rsidP="00C02349">
            <w:pPr>
              <w:spacing w:after="0" w:line="240" w:lineRule="auto"/>
              <w:rPr>
                <w:rFonts w:ascii="Calibri" w:eastAsia="Simsun (Founder Extended)" w:hAnsi="Calibri" w:cs="Calibri"/>
                <w:b/>
                <w:lang w:val="el-GR"/>
              </w:rPr>
            </w:pPr>
          </w:p>
          <w:p w14:paraId="43771D2C" w14:textId="77777777" w:rsidR="00C02349" w:rsidRPr="00C02349" w:rsidRDefault="00C02349" w:rsidP="00C02349">
            <w:pPr>
              <w:spacing w:after="0" w:line="240" w:lineRule="auto"/>
              <w:rPr>
                <w:rFonts w:ascii="Calibri" w:eastAsia="Simsun (Founder Extended)" w:hAnsi="Calibri" w:cs="Calibri"/>
                <w:b/>
                <w:lang w:val="el-GR"/>
              </w:rPr>
            </w:pPr>
          </w:p>
          <w:p w14:paraId="4BA6F26E" w14:textId="77777777" w:rsidR="00C02349" w:rsidRPr="00C02349" w:rsidRDefault="00C02349" w:rsidP="00C02349">
            <w:pPr>
              <w:spacing w:after="0" w:line="240" w:lineRule="auto"/>
              <w:rPr>
                <w:rFonts w:ascii="Calibri" w:eastAsia="Simsun (Founder Extended)" w:hAnsi="Calibri" w:cs="Calibri"/>
                <w:b/>
                <w:lang w:val="el-GR"/>
              </w:rPr>
            </w:pPr>
          </w:p>
          <w:p w14:paraId="5EAF50CF" w14:textId="77777777" w:rsidR="00C02349" w:rsidRPr="00C02349" w:rsidRDefault="00C02349" w:rsidP="00C02349">
            <w:pPr>
              <w:spacing w:after="0" w:line="240" w:lineRule="auto"/>
              <w:rPr>
                <w:rFonts w:ascii="Calibri" w:eastAsia="Simsun (Founder Extended)" w:hAnsi="Calibri" w:cs="Calibri"/>
                <w:b/>
                <w:lang w:val="el-GR"/>
              </w:rPr>
            </w:pPr>
          </w:p>
          <w:p w14:paraId="06BBEFCB" w14:textId="77777777" w:rsidR="00C02349" w:rsidRPr="00C02349" w:rsidRDefault="00C02349" w:rsidP="00C02349">
            <w:pPr>
              <w:spacing w:after="0" w:line="240" w:lineRule="auto"/>
              <w:rPr>
                <w:rFonts w:ascii="Calibri" w:eastAsia="Simsun (Founder Extended)" w:hAnsi="Calibri" w:cs="Calibri"/>
                <w:b/>
                <w:lang w:val="el-GR"/>
              </w:rPr>
            </w:pPr>
          </w:p>
          <w:p w14:paraId="72EAE302" w14:textId="77777777" w:rsidR="00C02349" w:rsidRPr="00C02349" w:rsidRDefault="00C02349" w:rsidP="00C02349">
            <w:pPr>
              <w:spacing w:after="0" w:line="240" w:lineRule="auto"/>
              <w:rPr>
                <w:rFonts w:ascii="Calibri" w:eastAsia="Simsun (Founder Extended)" w:hAnsi="Calibri" w:cs="Calibri"/>
                <w:b/>
                <w:lang w:val="el-GR"/>
              </w:rPr>
            </w:pPr>
          </w:p>
          <w:p w14:paraId="3813C0A2" w14:textId="77777777" w:rsidR="00C02349" w:rsidRPr="00C02349" w:rsidRDefault="00C02349" w:rsidP="00C02349">
            <w:pPr>
              <w:spacing w:after="0" w:line="240" w:lineRule="auto"/>
              <w:rPr>
                <w:rFonts w:ascii="Calibri" w:eastAsia="Simsun (Founder Extended)" w:hAnsi="Calibri" w:cs="Calibri"/>
                <w:b/>
                <w:lang w:val="el-GR"/>
              </w:rPr>
            </w:pPr>
          </w:p>
          <w:p w14:paraId="68D1D8E5" w14:textId="77777777" w:rsidR="00C02349" w:rsidRPr="00C02349" w:rsidRDefault="00C02349" w:rsidP="00C02349">
            <w:pPr>
              <w:spacing w:after="0" w:line="240" w:lineRule="auto"/>
              <w:rPr>
                <w:rFonts w:ascii="Calibri" w:eastAsia="Simsun (Founder Extended)" w:hAnsi="Calibri" w:cs="Calibri"/>
                <w:b/>
                <w:lang w:val="el-GR"/>
              </w:rPr>
            </w:pPr>
          </w:p>
          <w:p w14:paraId="557AC56C" w14:textId="77777777" w:rsidR="00C02349" w:rsidRPr="00C02349" w:rsidRDefault="00C02349" w:rsidP="00C02349">
            <w:pPr>
              <w:spacing w:after="0" w:line="240" w:lineRule="auto"/>
              <w:rPr>
                <w:rFonts w:ascii="Calibri" w:eastAsia="Simsun (Founder Extended)" w:hAnsi="Calibri" w:cs="Calibri"/>
                <w:b/>
                <w:lang w:val="el-GR"/>
              </w:rPr>
            </w:pPr>
          </w:p>
          <w:p w14:paraId="61F4A037" w14:textId="77777777" w:rsidR="00C02349" w:rsidRPr="00C02349" w:rsidRDefault="00C02349" w:rsidP="00C02349">
            <w:pPr>
              <w:spacing w:after="0" w:line="240" w:lineRule="auto"/>
              <w:rPr>
                <w:rFonts w:ascii="Calibri" w:eastAsia="Simsun (Founder Extended)" w:hAnsi="Calibri" w:cs="Calibri"/>
                <w:b/>
                <w:lang w:val="el-GR"/>
              </w:rPr>
            </w:pPr>
          </w:p>
          <w:p w14:paraId="00B351F9" w14:textId="77777777" w:rsidR="00C02349" w:rsidRPr="00C02349" w:rsidRDefault="00C02349" w:rsidP="00C02349">
            <w:pPr>
              <w:spacing w:after="0" w:line="240" w:lineRule="auto"/>
              <w:rPr>
                <w:rFonts w:ascii="Calibri" w:eastAsia="Simsun (Founder Extended)" w:hAnsi="Calibri" w:cs="Calibri"/>
                <w:b/>
                <w:lang w:val="el-GR"/>
              </w:rPr>
            </w:pPr>
          </w:p>
          <w:p w14:paraId="7A5C77D3" w14:textId="77777777" w:rsidR="00C02349" w:rsidRPr="00C02349" w:rsidRDefault="00C02349" w:rsidP="00C02349">
            <w:pPr>
              <w:spacing w:after="0" w:line="240" w:lineRule="auto"/>
              <w:rPr>
                <w:rFonts w:ascii="Calibri" w:eastAsia="Simsun (Founder Extended)" w:hAnsi="Calibri" w:cs="Calibri"/>
                <w:b/>
                <w:lang w:val="el-GR"/>
              </w:rPr>
            </w:pPr>
          </w:p>
          <w:p w14:paraId="486DC699" w14:textId="77777777" w:rsidR="00C02349" w:rsidRPr="00C02349" w:rsidRDefault="00C02349" w:rsidP="00C02349">
            <w:pPr>
              <w:spacing w:after="0" w:line="240" w:lineRule="auto"/>
              <w:rPr>
                <w:rFonts w:ascii="Calibri" w:eastAsia="Simsun (Founder Extended)" w:hAnsi="Calibri" w:cs="Calibri"/>
                <w:b/>
                <w:lang w:val="el-GR"/>
              </w:rPr>
            </w:pPr>
          </w:p>
          <w:p w14:paraId="3668C502" w14:textId="77777777" w:rsidR="00C02349" w:rsidRPr="00C02349" w:rsidRDefault="00C02349" w:rsidP="00C02349">
            <w:pPr>
              <w:spacing w:after="0" w:line="240" w:lineRule="auto"/>
              <w:rPr>
                <w:rFonts w:ascii="Calibri" w:eastAsia="Simsun (Founder Extended)" w:hAnsi="Calibri" w:cs="Calibri"/>
                <w:b/>
                <w:lang w:val="el-GR"/>
              </w:rPr>
            </w:pPr>
          </w:p>
          <w:p w14:paraId="6C5AA701" w14:textId="77777777" w:rsidR="00C02349" w:rsidRPr="00C02349" w:rsidRDefault="00C02349" w:rsidP="00C02349">
            <w:pPr>
              <w:spacing w:after="0" w:line="240" w:lineRule="auto"/>
              <w:rPr>
                <w:rFonts w:ascii="Calibri" w:eastAsia="Simsun (Founder Extended)" w:hAnsi="Calibri" w:cs="Calibri"/>
                <w:b/>
                <w:lang w:val="el-GR"/>
              </w:rPr>
            </w:pPr>
          </w:p>
          <w:p w14:paraId="6CC5C3ED" w14:textId="77777777" w:rsidR="00C02349" w:rsidRPr="00C02349" w:rsidRDefault="00C02349" w:rsidP="00C02349">
            <w:pPr>
              <w:spacing w:after="0" w:line="240" w:lineRule="auto"/>
              <w:rPr>
                <w:rFonts w:ascii="Calibri" w:eastAsia="Simsun (Founder Extended)" w:hAnsi="Calibri" w:cs="Calibri"/>
                <w:b/>
                <w:lang w:val="el-GR"/>
              </w:rPr>
            </w:pPr>
          </w:p>
          <w:p w14:paraId="79FA50F5" w14:textId="77777777" w:rsidR="00C02349" w:rsidRPr="00C02349" w:rsidRDefault="00C02349" w:rsidP="00C02349">
            <w:pPr>
              <w:spacing w:after="0" w:line="240" w:lineRule="auto"/>
              <w:rPr>
                <w:rFonts w:ascii="Calibri" w:eastAsia="Simsun (Founder Extended)" w:hAnsi="Calibri" w:cs="Calibri"/>
                <w:b/>
                <w:lang w:val="el-GR"/>
              </w:rPr>
            </w:pPr>
          </w:p>
          <w:p w14:paraId="1300BC92" w14:textId="77777777" w:rsidR="00C02349" w:rsidRPr="00C02349" w:rsidRDefault="00C02349" w:rsidP="00C02349">
            <w:pPr>
              <w:spacing w:after="0" w:line="240" w:lineRule="auto"/>
              <w:rPr>
                <w:rFonts w:ascii="Calibri" w:eastAsia="Simsun (Founder Extended)" w:hAnsi="Calibri" w:cs="Calibri"/>
                <w:b/>
                <w:lang w:val="el-GR"/>
              </w:rPr>
            </w:pPr>
          </w:p>
          <w:p w14:paraId="1E4EE05E" w14:textId="77777777" w:rsidR="00C02349" w:rsidRPr="00C02349" w:rsidRDefault="00C02349" w:rsidP="00C02349">
            <w:pPr>
              <w:spacing w:after="0" w:line="240" w:lineRule="auto"/>
              <w:rPr>
                <w:rFonts w:ascii="Calibri" w:eastAsia="Simsun (Founder Extended)" w:hAnsi="Calibri" w:cs="Calibri"/>
                <w:b/>
                <w:lang w:val="el-GR"/>
              </w:rPr>
            </w:pPr>
          </w:p>
          <w:p w14:paraId="530239E2" w14:textId="77777777" w:rsidR="00C02349" w:rsidRPr="00C02349" w:rsidRDefault="00C02349" w:rsidP="00C02349">
            <w:pPr>
              <w:spacing w:after="0" w:line="240" w:lineRule="auto"/>
              <w:rPr>
                <w:rFonts w:ascii="Calibri" w:eastAsia="Simsun (Founder Extended)" w:hAnsi="Calibri" w:cs="Calibri"/>
                <w:b/>
                <w:lang w:val="el-GR"/>
              </w:rPr>
            </w:pPr>
          </w:p>
          <w:p w14:paraId="177374BC" w14:textId="77777777" w:rsidR="00C02349" w:rsidRPr="00C02349" w:rsidRDefault="00C02349" w:rsidP="00C02349">
            <w:pPr>
              <w:spacing w:after="0" w:line="240" w:lineRule="auto"/>
              <w:rPr>
                <w:rFonts w:ascii="Calibri" w:eastAsia="Simsun (Founder Extended)" w:hAnsi="Calibri" w:cs="Calibri"/>
                <w:b/>
                <w:lang w:val="el-GR"/>
              </w:rPr>
            </w:pPr>
          </w:p>
          <w:p w14:paraId="43521DC6" w14:textId="77777777" w:rsidR="00C02349" w:rsidRPr="00C02349" w:rsidRDefault="00C02349" w:rsidP="00C02349">
            <w:pPr>
              <w:spacing w:after="0" w:line="240" w:lineRule="auto"/>
              <w:rPr>
                <w:rFonts w:ascii="Calibri" w:eastAsia="Simsun (Founder Extended)" w:hAnsi="Calibri" w:cs="Calibri"/>
                <w:b/>
                <w:lang w:val="el-GR"/>
              </w:rPr>
            </w:pPr>
          </w:p>
          <w:p w14:paraId="404D07BA" w14:textId="77777777" w:rsidR="00C02349" w:rsidRPr="00C02349" w:rsidRDefault="00C02349" w:rsidP="00C02349">
            <w:pPr>
              <w:spacing w:after="0" w:line="240" w:lineRule="auto"/>
              <w:rPr>
                <w:rFonts w:ascii="Calibri" w:eastAsia="Simsun (Founder Extended)" w:hAnsi="Calibri" w:cs="Calibri"/>
                <w:b/>
                <w:lang w:val="en-GB"/>
              </w:rPr>
            </w:pPr>
          </w:p>
        </w:tc>
      </w:tr>
    </w:tbl>
    <w:p w14:paraId="165CB4D5" w14:textId="77777777" w:rsidR="00C02349" w:rsidRPr="00C02349" w:rsidRDefault="00C02349" w:rsidP="00C02349">
      <w:pPr>
        <w:spacing w:after="0" w:line="240" w:lineRule="auto"/>
        <w:rPr>
          <w:rFonts w:ascii="Calibri" w:eastAsia="Times New Roman" w:hAnsi="Calibri" w:cs="Calibri"/>
          <w:b/>
          <w:lang w:val="el-GR"/>
        </w:rPr>
      </w:pPr>
    </w:p>
    <w:p w14:paraId="7D91FA62" w14:textId="77777777" w:rsidR="00C02349" w:rsidRDefault="00C02349" w:rsidP="00C02349">
      <w:pPr>
        <w:spacing w:after="0" w:line="240" w:lineRule="auto"/>
        <w:rPr>
          <w:rFonts w:ascii="Calibri" w:eastAsia="Times New Roman" w:hAnsi="Calibri" w:cs="Calibri"/>
          <w:b/>
          <w:lang w:val="el-GR"/>
        </w:rPr>
      </w:pPr>
    </w:p>
    <w:p w14:paraId="643F8BD8" w14:textId="77777777" w:rsidR="000F7401" w:rsidRDefault="000F7401" w:rsidP="00C02349">
      <w:pPr>
        <w:spacing w:after="0" w:line="240" w:lineRule="auto"/>
        <w:rPr>
          <w:rFonts w:ascii="Calibri" w:eastAsia="Times New Roman" w:hAnsi="Calibri" w:cs="Calibri"/>
          <w:b/>
          <w:lang w:val="el-GR"/>
        </w:rPr>
      </w:pPr>
    </w:p>
    <w:p w14:paraId="74E4BC40" w14:textId="77777777" w:rsidR="000F7401" w:rsidRPr="00C02349" w:rsidRDefault="000F7401" w:rsidP="00C02349">
      <w:pPr>
        <w:spacing w:after="0" w:line="240" w:lineRule="auto"/>
        <w:rPr>
          <w:rFonts w:ascii="Calibri" w:eastAsia="Times New Roman" w:hAnsi="Calibri" w:cs="Calibri"/>
          <w:b/>
          <w:lang w:val="el-GR"/>
        </w:rPr>
      </w:pPr>
    </w:p>
    <w:p w14:paraId="0616DAD7" w14:textId="77777777" w:rsidR="00C02349" w:rsidRPr="00C02349" w:rsidRDefault="00C02349" w:rsidP="00C02349">
      <w:pPr>
        <w:spacing w:after="0" w:line="240" w:lineRule="auto"/>
        <w:rPr>
          <w:rFonts w:ascii="Calibri" w:eastAsia="Times New Roman" w:hAnsi="Calibri" w:cs="Calibri"/>
          <w:b/>
          <w:lang w:val="el-GR"/>
        </w:rPr>
      </w:pPr>
    </w:p>
    <w:tbl>
      <w:tblPr>
        <w:tblW w:w="10086"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2271"/>
        <w:gridCol w:w="287"/>
        <w:gridCol w:w="1297"/>
        <w:gridCol w:w="1872"/>
        <w:gridCol w:w="294"/>
        <w:gridCol w:w="1159"/>
        <w:gridCol w:w="720"/>
        <w:gridCol w:w="841"/>
        <w:gridCol w:w="40"/>
        <w:gridCol w:w="1305"/>
      </w:tblGrid>
      <w:tr w:rsidR="00C02349" w:rsidRPr="00C02349" w14:paraId="71A43586" w14:textId="77777777" w:rsidTr="00E55D8F">
        <w:trPr>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hideMark/>
          </w:tcPr>
          <w:p w14:paraId="35D619B0"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lastRenderedPageBreak/>
              <w:t>3. ΣΥΝΟΠΤΙΚΗ ΠΑΡΟΥΣΙΑΣΗ ΠΡΟΤΑΣΗΣ</w:t>
            </w:r>
          </w:p>
        </w:tc>
      </w:tr>
      <w:tr w:rsidR="00C02349" w:rsidRPr="00C02349" w14:paraId="034343F9" w14:textId="77777777" w:rsidTr="00FF6E00">
        <w:trPr>
          <w:tblCellSpacing w:w="20" w:type="dxa"/>
        </w:trPr>
        <w:tc>
          <w:tcPr>
            <w:tcW w:w="2211" w:type="dxa"/>
            <w:tcBorders>
              <w:top w:val="inset" w:sz="6" w:space="0" w:color="auto"/>
              <w:left w:val="inset" w:sz="6" w:space="0" w:color="auto"/>
              <w:bottom w:val="inset" w:sz="6" w:space="0" w:color="auto"/>
              <w:right w:val="inset" w:sz="6" w:space="0" w:color="auto"/>
            </w:tcBorders>
            <w:hideMark/>
          </w:tcPr>
          <w:p w14:paraId="43A6458C" w14:textId="77777777" w:rsidR="00C02349" w:rsidRPr="00C02349" w:rsidRDefault="00C02349" w:rsidP="000F7401">
            <w:pPr>
              <w:spacing w:after="0" w:line="300" w:lineRule="atLeast"/>
              <w:rPr>
                <w:rFonts w:ascii="Calibri" w:eastAsia="Times New Roman" w:hAnsi="Calibri" w:cs="Calibri"/>
                <w:b/>
                <w:lang w:val="el-GR"/>
              </w:rPr>
            </w:pPr>
            <w:r w:rsidRPr="00C02349">
              <w:rPr>
                <w:rFonts w:ascii="Calibri" w:eastAsia="Times New Roman" w:hAnsi="Calibri" w:cs="Calibri"/>
                <w:b/>
                <w:lang w:val="el-GR"/>
              </w:rPr>
              <w:t xml:space="preserve">3.1 ΤΙΤΛΟΣ </w:t>
            </w:r>
            <w:r w:rsidR="000F7401">
              <w:rPr>
                <w:rFonts w:ascii="Calibri" w:eastAsia="Times New Roman" w:hAnsi="Calibri" w:cs="Calibri"/>
                <w:b/>
                <w:lang w:val="el-GR"/>
              </w:rPr>
              <w:t>ΕΡΓΟΥ</w:t>
            </w:r>
            <w:r w:rsidRPr="00C02349">
              <w:rPr>
                <w:rFonts w:ascii="Calibri" w:eastAsia="Times New Roman" w:hAnsi="Calibri" w:cs="Calibri"/>
                <w:b/>
                <w:lang w:val="el-GR"/>
              </w:rPr>
              <w:t>:</w:t>
            </w:r>
          </w:p>
        </w:tc>
        <w:tc>
          <w:tcPr>
            <w:tcW w:w="7755" w:type="dxa"/>
            <w:gridSpan w:val="9"/>
            <w:tcBorders>
              <w:top w:val="inset" w:sz="6" w:space="0" w:color="auto"/>
              <w:left w:val="inset" w:sz="6" w:space="0" w:color="auto"/>
              <w:bottom w:val="inset" w:sz="6" w:space="0" w:color="auto"/>
              <w:right w:val="inset" w:sz="6" w:space="0" w:color="auto"/>
            </w:tcBorders>
          </w:tcPr>
          <w:p w14:paraId="5CC6ED0A" w14:textId="77777777" w:rsidR="00C02349" w:rsidRPr="00C02349" w:rsidRDefault="00C02349" w:rsidP="00C02349">
            <w:pPr>
              <w:spacing w:after="0" w:line="300" w:lineRule="atLeast"/>
              <w:rPr>
                <w:rFonts w:ascii="Calibri" w:eastAsia="Simsun (Founder Extended)" w:hAnsi="Calibri" w:cs="Calibri"/>
                <w:b/>
                <w:lang w:val="el-GR"/>
              </w:rPr>
            </w:pPr>
          </w:p>
          <w:p w14:paraId="56808906" w14:textId="77777777" w:rsidR="00C02349" w:rsidRPr="00C02349" w:rsidRDefault="00C02349" w:rsidP="00C02349">
            <w:pPr>
              <w:spacing w:after="0" w:line="300" w:lineRule="atLeast"/>
              <w:rPr>
                <w:rFonts w:ascii="Calibri" w:eastAsia="Simsun (Founder Extended)" w:hAnsi="Calibri" w:cs="Calibri"/>
                <w:b/>
                <w:lang w:val="el-GR"/>
              </w:rPr>
            </w:pPr>
          </w:p>
          <w:p w14:paraId="1C1596B4" w14:textId="77777777" w:rsidR="00C02349" w:rsidRPr="00C02349" w:rsidRDefault="00C02349" w:rsidP="00C02349">
            <w:pPr>
              <w:spacing w:after="0" w:line="300" w:lineRule="atLeast"/>
              <w:rPr>
                <w:rFonts w:ascii="Calibri" w:eastAsia="Simsun (Founder Extended)" w:hAnsi="Calibri" w:cs="Calibri"/>
                <w:b/>
                <w:lang w:val="en-GB"/>
              </w:rPr>
            </w:pPr>
          </w:p>
        </w:tc>
      </w:tr>
      <w:tr w:rsidR="00C02349" w:rsidRPr="00F80872" w14:paraId="1BFDAC8E" w14:textId="77777777" w:rsidTr="00E55D8F">
        <w:trPr>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tcPr>
          <w:p w14:paraId="46934CFF" w14:textId="77777777" w:rsidR="00C02349" w:rsidRPr="00C02349" w:rsidRDefault="00C02349" w:rsidP="000F7401">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 xml:space="preserve">3.2 </w:t>
            </w:r>
            <w:r w:rsidR="000F7401">
              <w:rPr>
                <w:rFonts w:ascii="Calibri" w:eastAsia="Simsun (Founder Extended)" w:hAnsi="Calibri" w:cs="Calibri"/>
                <w:b/>
                <w:lang w:val="el-GR"/>
              </w:rPr>
              <w:t>ΚΑΤΗΓΟΡΙΕΣ ΕΡΓΩΝ</w:t>
            </w:r>
            <w:r w:rsidRPr="00C02349">
              <w:rPr>
                <w:rFonts w:ascii="Calibri" w:eastAsia="Simsun (Founder Extended)" w:hAnsi="Calibri" w:cs="Calibri"/>
                <w:i/>
                <w:lang w:val="el-GR"/>
              </w:rPr>
              <w:t xml:space="preserve">  [σημειώστε με </w:t>
            </w:r>
            <w:r w:rsidRPr="00C02349">
              <w:rPr>
                <w:rFonts w:ascii="Calibri" w:eastAsia="Times New Roman" w:hAnsi="Calibri" w:cs="Calibri"/>
                <w:i/>
                <w:lang w:val="el-GR"/>
              </w:rPr>
              <w:t xml:space="preserve"> (</w:t>
            </w:r>
            <w:r w:rsidRPr="00C02349">
              <w:rPr>
                <w:rFonts w:ascii="Calibri" w:eastAsia="Times New Roman" w:hAnsi="Calibri" w:cs="Calibri"/>
                <w:i/>
                <w:lang w:val="el-GR"/>
              </w:rPr>
              <w:sym w:font="Wingdings" w:char="F0FC"/>
            </w:r>
            <w:r w:rsidRPr="00C02349">
              <w:rPr>
                <w:rFonts w:ascii="Calibri" w:eastAsia="Times New Roman" w:hAnsi="Calibri" w:cs="Calibri"/>
                <w:i/>
                <w:lang w:val="el-GR"/>
              </w:rPr>
              <w:t xml:space="preserve">) </w:t>
            </w:r>
            <w:r w:rsidRPr="00C02349">
              <w:rPr>
                <w:rFonts w:ascii="Calibri" w:eastAsia="Simsun (Founder Extended)" w:hAnsi="Calibri" w:cs="Calibri"/>
                <w:i/>
                <w:lang w:val="el-GR"/>
              </w:rPr>
              <w:t>όπου ισχύει]</w:t>
            </w:r>
          </w:p>
        </w:tc>
      </w:tr>
      <w:tr w:rsidR="00C02349" w:rsidRPr="000F7401" w14:paraId="332C36B2" w14:textId="77777777" w:rsidTr="00373EFE">
        <w:trPr>
          <w:trHeight w:val="459"/>
          <w:tblCellSpacing w:w="20" w:type="dxa"/>
        </w:trPr>
        <w:tc>
          <w:tcPr>
            <w:tcW w:w="8721" w:type="dxa"/>
            <w:gridSpan w:val="9"/>
            <w:tcBorders>
              <w:top w:val="inset" w:sz="6" w:space="0" w:color="auto"/>
              <w:left w:val="inset" w:sz="6" w:space="0" w:color="auto"/>
              <w:bottom w:val="inset" w:sz="6" w:space="0" w:color="auto"/>
              <w:right w:val="inset" w:sz="6" w:space="0" w:color="auto"/>
            </w:tcBorders>
            <w:vAlign w:val="center"/>
          </w:tcPr>
          <w:p w14:paraId="6DD18CDD" w14:textId="24414375" w:rsidR="00C02349" w:rsidRPr="00C02349" w:rsidRDefault="000F7401" w:rsidP="00C02349">
            <w:pPr>
              <w:spacing w:after="0" w:line="300" w:lineRule="atLeast"/>
              <w:ind w:left="1418" w:hanging="1418"/>
              <w:jc w:val="both"/>
              <w:rPr>
                <w:rFonts w:ascii="Calibri" w:eastAsia="Times New Roman" w:hAnsi="Calibri" w:cs="Calibri"/>
                <w:lang w:val="el-GR"/>
              </w:rPr>
            </w:pPr>
            <w:r>
              <w:rPr>
                <w:rFonts w:ascii="Calibri" w:eastAsia="Times New Roman" w:hAnsi="Calibri" w:cs="Calibri"/>
                <w:lang w:val="el-GR"/>
              </w:rPr>
              <w:t>Κατηγορία</w:t>
            </w:r>
            <w:r w:rsidR="00C02349" w:rsidRPr="00C02349">
              <w:rPr>
                <w:rFonts w:ascii="Calibri" w:eastAsia="Times New Roman" w:hAnsi="Calibri" w:cs="Calibri"/>
                <w:lang w:val="el-GR"/>
              </w:rPr>
              <w:t xml:space="preserve"> 1.</w:t>
            </w:r>
            <w:r w:rsidR="00C02349" w:rsidRPr="00C02349">
              <w:rPr>
                <w:rFonts w:ascii="Calibri" w:eastAsia="Calibri" w:hAnsi="Calibri" w:cs="Calibri"/>
                <w:i/>
                <w:lang w:val="el-GR"/>
              </w:rPr>
              <w:t xml:space="preserve"> Εκσυγχρονισμός</w:t>
            </w:r>
            <w:r w:rsidR="00A8687D">
              <w:rPr>
                <w:rFonts w:ascii="Calibri" w:eastAsia="Calibri" w:hAnsi="Calibri" w:cs="Calibri"/>
                <w:i/>
              </w:rPr>
              <w:t xml:space="preserve">, </w:t>
            </w:r>
            <w:r w:rsidR="00A8687D">
              <w:rPr>
                <w:rFonts w:ascii="Calibri" w:eastAsia="Calibri" w:hAnsi="Calibri" w:cs="Calibri"/>
                <w:i/>
                <w:lang w:val="el-GR"/>
              </w:rPr>
              <w:t>Επέκταση</w:t>
            </w:r>
            <w:r w:rsidR="00C02349" w:rsidRPr="00C02349">
              <w:rPr>
                <w:rFonts w:ascii="Calibri" w:eastAsia="Calibri" w:hAnsi="Calibri" w:cs="Calibri"/>
                <w:i/>
                <w:lang w:val="el-GR"/>
              </w:rPr>
              <w:t xml:space="preserve"> </w:t>
            </w:r>
            <w:r w:rsidR="00893A71">
              <w:rPr>
                <w:rFonts w:ascii="Calibri" w:eastAsia="Calibri" w:hAnsi="Calibri" w:cs="Calibri"/>
                <w:i/>
                <w:lang w:val="el-GR"/>
              </w:rPr>
              <w:t>Ψαρ</w:t>
            </w:r>
            <w:r w:rsidR="0068365E">
              <w:rPr>
                <w:rFonts w:ascii="Calibri" w:eastAsia="Calibri" w:hAnsi="Calibri" w:cs="Calibri"/>
                <w:i/>
                <w:lang w:val="el-GR"/>
              </w:rPr>
              <w:t>οταβέρνων</w:t>
            </w:r>
            <w:r w:rsidR="00C02349" w:rsidRPr="00C02349">
              <w:rPr>
                <w:rFonts w:ascii="Calibri" w:eastAsia="Calibri" w:hAnsi="Calibri" w:cs="Calibri"/>
                <w:i/>
                <w:lang w:val="el-GR"/>
              </w:rPr>
              <w:t xml:space="preserve"> </w:t>
            </w:r>
          </w:p>
        </w:tc>
        <w:tc>
          <w:tcPr>
            <w:tcW w:w="1245" w:type="dxa"/>
            <w:tcBorders>
              <w:top w:val="inset" w:sz="6" w:space="0" w:color="auto"/>
              <w:left w:val="inset" w:sz="6" w:space="0" w:color="auto"/>
              <w:bottom w:val="inset" w:sz="6" w:space="0" w:color="auto"/>
              <w:right w:val="inset" w:sz="6" w:space="0" w:color="auto"/>
            </w:tcBorders>
            <w:vAlign w:val="center"/>
          </w:tcPr>
          <w:p w14:paraId="1B15ECDA" w14:textId="77777777" w:rsidR="00C02349" w:rsidRPr="00C02349" w:rsidRDefault="00C02349" w:rsidP="00C02349">
            <w:pPr>
              <w:spacing w:after="0" w:line="300" w:lineRule="atLeast"/>
              <w:rPr>
                <w:rFonts w:ascii="Calibri" w:eastAsia="Simsun (Founder Extended)" w:hAnsi="Calibri" w:cs="Calibri"/>
                <w:b/>
                <w:lang w:val="el-GR"/>
              </w:rPr>
            </w:pPr>
          </w:p>
        </w:tc>
      </w:tr>
      <w:tr w:rsidR="00373EFE" w:rsidRPr="000F7401" w14:paraId="28214CCC" w14:textId="77777777" w:rsidTr="00373EFE">
        <w:trPr>
          <w:trHeight w:val="567"/>
          <w:tblCellSpacing w:w="20" w:type="dxa"/>
        </w:trPr>
        <w:tc>
          <w:tcPr>
            <w:tcW w:w="8721" w:type="dxa"/>
            <w:gridSpan w:val="9"/>
            <w:tcBorders>
              <w:top w:val="inset" w:sz="6" w:space="0" w:color="auto"/>
              <w:left w:val="inset" w:sz="6" w:space="0" w:color="auto"/>
              <w:bottom w:val="inset" w:sz="6" w:space="0" w:color="auto"/>
              <w:right w:val="inset" w:sz="6" w:space="0" w:color="auto"/>
            </w:tcBorders>
            <w:vAlign w:val="center"/>
          </w:tcPr>
          <w:p w14:paraId="60D13726" w14:textId="316E596C" w:rsidR="00373EFE" w:rsidRPr="00C02349" w:rsidRDefault="00373EFE" w:rsidP="00C02349">
            <w:pPr>
              <w:spacing w:after="0" w:line="300" w:lineRule="atLeast"/>
              <w:rPr>
                <w:rFonts w:ascii="Calibri" w:eastAsia="Simsun (Founder Extended)" w:hAnsi="Calibri" w:cs="Calibri"/>
                <w:b/>
                <w:lang w:val="el-GR"/>
              </w:rPr>
            </w:pPr>
            <w:r>
              <w:rPr>
                <w:rFonts w:ascii="Calibri" w:eastAsia="Times New Roman" w:hAnsi="Calibri" w:cs="Calibri"/>
                <w:lang w:val="el-GR"/>
              </w:rPr>
              <w:t>Κατηγορία</w:t>
            </w:r>
            <w:r w:rsidRPr="00C02349">
              <w:rPr>
                <w:rFonts w:ascii="Calibri" w:eastAsia="Times New Roman" w:hAnsi="Calibri" w:cs="Calibri"/>
                <w:lang w:val="el-GR"/>
              </w:rPr>
              <w:t xml:space="preserve"> 2. Ίδρυση </w:t>
            </w:r>
            <w:r>
              <w:rPr>
                <w:rFonts w:ascii="Calibri" w:eastAsia="Times New Roman" w:hAnsi="Calibri" w:cs="Calibri"/>
                <w:lang w:val="el-GR"/>
              </w:rPr>
              <w:t>Ψαροταβ</w:t>
            </w:r>
            <w:r w:rsidR="0040107E">
              <w:rPr>
                <w:rFonts w:ascii="Calibri" w:eastAsia="Times New Roman" w:hAnsi="Calibri" w:cs="Calibri"/>
                <w:lang w:val="el-GR"/>
              </w:rPr>
              <w:t>έ</w:t>
            </w:r>
            <w:r>
              <w:rPr>
                <w:rFonts w:ascii="Calibri" w:eastAsia="Times New Roman" w:hAnsi="Calibri" w:cs="Calibri"/>
                <w:lang w:val="el-GR"/>
              </w:rPr>
              <w:t xml:space="preserve">ρνων </w:t>
            </w:r>
          </w:p>
        </w:tc>
        <w:tc>
          <w:tcPr>
            <w:tcW w:w="1245" w:type="dxa"/>
            <w:tcBorders>
              <w:top w:val="inset" w:sz="6" w:space="0" w:color="auto"/>
              <w:left w:val="inset" w:sz="6" w:space="0" w:color="auto"/>
              <w:bottom w:val="inset" w:sz="6" w:space="0" w:color="auto"/>
              <w:right w:val="inset" w:sz="6" w:space="0" w:color="auto"/>
            </w:tcBorders>
            <w:vAlign w:val="center"/>
          </w:tcPr>
          <w:p w14:paraId="70592D07" w14:textId="33370540" w:rsidR="00373EFE" w:rsidRPr="00C02349" w:rsidRDefault="00373EFE" w:rsidP="00C02349">
            <w:pPr>
              <w:spacing w:after="0" w:line="300" w:lineRule="atLeast"/>
              <w:rPr>
                <w:rFonts w:ascii="Calibri" w:eastAsia="Simsun (Founder Extended)" w:hAnsi="Calibri" w:cs="Calibri"/>
                <w:b/>
                <w:lang w:val="el-GR"/>
              </w:rPr>
            </w:pPr>
          </w:p>
        </w:tc>
      </w:tr>
      <w:tr w:rsidR="00C02349" w:rsidRPr="00C02349" w14:paraId="331A74FE" w14:textId="77777777" w:rsidTr="00E55D8F">
        <w:trPr>
          <w:trHeight w:val="397"/>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hideMark/>
          </w:tcPr>
          <w:p w14:paraId="208BED47"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 xml:space="preserve">3.3 ΣΚΟΠΟΣ ΕΠΕΝΔΥΣΗΣ </w:t>
            </w:r>
          </w:p>
        </w:tc>
      </w:tr>
      <w:tr w:rsidR="00C02349" w:rsidRPr="00C02349" w14:paraId="120E11BA" w14:textId="77777777" w:rsidTr="00E55D8F">
        <w:trPr>
          <w:trHeight w:val="1813"/>
          <w:tblCellSpacing w:w="20" w:type="dxa"/>
        </w:trPr>
        <w:tc>
          <w:tcPr>
            <w:tcW w:w="10006" w:type="dxa"/>
            <w:gridSpan w:val="10"/>
            <w:tcBorders>
              <w:top w:val="inset" w:sz="6" w:space="0" w:color="auto"/>
              <w:left w:val="inset" w:sz="6" w:space="0" w:color="auto"/>
              <w:right w:val="inset" w:sz="6" w:space="0" w:color="auto"/>
            </w:tcBorders>
          </w:tcPr>
          <w:p w14:paraId="1906F098" w14:textId="77777777" w:rsidR="00C02349" w:rsidRPr="00C02349" w:rsidRDefault="00C02349" w:rsidP="00C02349">
            <w:pPr>
              <w:spacing w:after="0" w:line="300" w:lineRule="atLeast"/>
              <w:rPr>
                <w:rFonts w:ascii="Calibri" w:eastAsia="Simsun (Founder Extended)" w:hAnsi="Calibri" w:cs="Calibri"/>
                <w:b/>
                <w:lang w:val="el-GR"/>
              </w:rPr>
            </w:pPr>
          </w:p>
          <w:p w14:paraId="3A48B329"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3C5907FD" w14:textId="77777777" w:rsidTr="00E55D8F">
        <w:trPr>
          <w:trHeight w:val="397"/>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hideMark/>
          </w:tcPr>
          <w:p w14:paraId="40CABA47"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3.4 ΝΟΜΙΚΟ ΚΑΘΕΣΤΩΣ ΕΚΤΑΣΗΣ</w:t>
            </w:r>
          </w:p>
        </w:tc>
      </w:tr>
      <w:tr w:rsidR="00C02349" w:rsidRPr="00C02349" w14:paraId="423F2515" w14:textId="77777777" w:rsidTr="00FF6E00">
        <w:trPr>
          <w:trHeight w:val="397"/>
          <w:tblCellSpacing w:w="20" w:type="dxa"/>
        </w:trPr>
        <w:tc>
          <w:tcPr>
            <w:tcW w:w="5667" w:type="dxa"/>
            <w:gridSpan w:val="4"/>
            <w:tcBorders>
              <w:top w:val="inset" w:sz="6" w:space="0" w:color="auto"/>
              <w:left w:val="inset" w:sz="6" w:space="0" w:color="auto"/>
              <w:bottom w:val="inset" w:sz="6" w:space="0" w:color="auto"/>
              <w:right w:val="inset" w:sz="6" w:space="0" w:color="auto"/>
            </w:tcBorders>
            <w:hideMark/>
          </w:tcPr>
          <w:p w14:paraId="3E9458B7" w14:textId="77777777" w:rsidR="00C02349" w:rsidRPr="00C02349" w:rsidRDefault="00C02349" w:rsidP="00C02349">
            <w:pPr>
              <w:spacing w:after="0" w:line="300" w:lineRule="atLeast"/>
              <w:rPr>
                <w:rFonts w:ascii="Calibri" w:eastAsia="Simsun (Founder Extended)" w:hAnsi="Calibri" w:cs="Calibri"/>
                <w:lang w:val="el-GR"/>
              </w:rPr>
            </w:pPr>
            <w:r w:rsidRPr="00C02349">
              <w:rPr>
                <w:rFonts w:ascii="Calibri" w:eastAsia="Times New Roman" w:hAnsi="Calibri" w:cs="Calibri"/>
                <w:lang w:val="el-GR"/>
              </w:rPr>
              <w:t>Ιδιόκτητη</w:t>
            </w:r>
          </w:p>
        </w:tc>
        <w:tc>
          <w:tcPr>
            <w:tcW w:w="4299" w:type="dxa"/>
            <w:gridSpan w:val="6"/>
            <w:tcBorders>
              <w:top w:val="inset" w:sz="6" w:space="0" w:color="auto"/>
              <w:left w:val="inset" w:sz="6" w:space="0" w:color="auto"/>
              <w:bottom w:val="inset" w:sz="6" w:space="0" w:color="auto"/>
              <w:right w:val="inset" w:sz="6" w:space="0" w:color="auto"/>
            </w:tcBorders>
          </w:tcPr>
          <w:p w14:paraId="5C1C3C38" w14:textId="77777777" w:rsidR="00C02349" w:rsidRPr="00C02349" w:rsidRDefault="00C02349" w:rsidP="00C02349">
            <w:pPr>
              <w:spacing w:after="0" w:line="300" w:lineRule="atLeast"/>
              <w:rPr>
                <w:rFonts w:ascii="Calibri" w:eastAsia="Simsun (Founder Extended)" w:hAnsi="Calibri" w:cs="Calibri"/>
                <w:lang w:val="el-GR"/>
              </w:rPr>
            </w:pPr>
          </w:p>
        </w:tc>
      </w:tr>
      <w:tr w:rsidR="00C02349" w:rsidRPr="00C02349" w14:paraId="1A1E9F50" w14:textId="77777777" w:rsidTr="00FF6E00">
        <w:trPr>
          <w:trHeight w:val="397"/>
          <w:tblCellSpacing w:w="20" w:type="dxa"/>
        </w:trPr>
        <w:tc>
          <w:tcPr>
            <w:tcW w:w="5667" w:type="dxa"/>
            <w:gridSpan w:val="4"/>
            <w:tcBorders>
              <w:top w:val="inset" w:sz="6" w:space="0" w:color="auto"/>
              <w:left w:val="inset" w:sz="6" w:space="0" w:color="auto"/>
              <w:bottom w:val="inset" w:sz="6" w:space="0" w:color="auto"/>
              <w:right w:val="inset" w:sz="6" w:space="0" w:color="auto"/>
            </w:tcBorders>
            <w:hideMark/>
          </w:tcPr>
          <w:p w14:paraId="0B7E7052" w14:textId="77777777" w:rsidR="00C02349" w:rsidRPr="00C02349" w:rsidRDefault="00C02349" w:rsidP="00C02349">
            <w:pPr>
              <w:spacing w:after="0" w:line="300" w:lineRule="atLeast"/>
              <w:rPr>
                <w:rFonts w:ascii="Calibri" w:eastAsia="Simsun (Founder Extended)" w:hAnsi="Calibri" w:cs="Calibri"/>
                <w:lang w:val="el-GR"/>
              </w:rPr>
            </w:pPr>
            <w:r w:rsidRPr="00C02349">
              <w:rPr>
                <w:rFonts w:ascii="Calibri" w:eastAsia="Times New Roman" w:hAnsi="Calibri" w:cs="Calibri"/>
                <w:lang w:val="el-GR"/>
              </w:rPr>
              <w:t>Μισθωμένη</w:t>
            </w:r>
          </w:p>
        </w:tc>
        <w:tc>
          <w:tcPr>
            <w:tcW w:w="4299" w:type="dxa"/>
            <w:gridSpan w:val="6"/>
            <w:tcBorders>
              <w:top w:val="inset" w:sz="6" w:space="0" w:color="auto"/>
              <w:left w:val="inset" w:sz="6" w:space="0" w:color="auto"/>
              <w:bottom w:val="inset" w:sz="6" w:space="0" w:color="auto"/>
              <w:right w:val="inset" w:sz="6" w:space="0" w:color="auto"/>
            </w:tcBorders>
          </w:tcPr>
          <w:p w14:paraId="0CA7BD87" w14:textId="77777777" w:rsidR="00C02349" w:rsidRPr="00C02349" w:rsidRDefault="00C02349" w:rsidP="00C02349">
            <w:pPr>
              <w:spacing w:after="0" w:line="300" w:lineRule="atLeast"/>
              <w:rPr>
                <w:rFonts w:ascii="Calibri" w:eastAsia="Simsun (Founder Extended)" w:hAnsi="Calibri" w:cs="Calibri"/>
                <w:lang w:val="el-GR"/>
              </w:rPr>
            </w:pPr>
          </w:p>
        </w:tc>
      </w:tr>
      <w:tr w:rsidR="00C02349" w:rsidRPr="00C02349" w14:paraId="1EBC03A8" w14:textId="77777777" w:rsidTr="00FF6E00">
        <w:trPr>
          <w:trHeight w:val="397"/>
          <w:tblCellSpacing w:w="20" w:type="dxa"/>
        </w:trPr>
        <w:tc>
          <w:tcPr>
            <w:tcW w:w="2498" w:type="dxa"/>
            <w:gridSpan w:val="2"/>
            <w:tcBorders>
              <w:top w:val="inset" w:sz="6" w:space="0" w:color="auto"/>
              <w:left w:val="inset" w:sz="6" w:space="0" w:color="auto"/>
              <w:bottom w:val="inset" w:sz="6" w:space="0" w:color="auto"/>
              <w:right w:val="inset" w:sz="6" w:space="0" w:color="auto"/>
            </w:tcBorders>
          </w:tcPr>
          <w:p w14:paraId="23D28D8A" w14:textId="77777777" w:rsidR="00C02349" w:rsidRPr="00C02349" w:rsidRDefault="00C02349" w:rsidP="00C02349">
            <w:pPr>
              <w:spacing w:after="0" w:line="300" w:lineRule="atLeast"/>
              <w:rPr>
                <w:rFonts w:ascii="Calibri" w:eastAsia="Simsun (Founder Extended)" w:hAnsi="Calibri" w:cs="Calibri"/>
                <w:lang w:val="el-GR"/>
              </w:rPr>
            </w:pPr>
          </w:p>
        </w:tc>
        <w:tc>
          <w:tcPr>
            <w:tcW w:w="3129" w:type="dxa"/>
            <w:gridSpan w:val="2"/>
            <w:tcBorders>
              <w:top w:val="inset" w:sz="6" w:space="0" w:color="auto"/>
              <w:left w:val="inset" w:sz="6" w:space="0" w:color="auto"/>
              <w:bottom w:val="inset" w:sz="6" w:space="0" w:color="auto"/>
              <w:right w:val="inset" w:sz="6" w:space="0" w:color="auto"/>
            </w:tcBorders>
            <w:hideMark/>
          </w:tcPr>
          <w:p w14:paraId="5F8CB9ED" w14:textId="77777777" w:rsidR="00C02349" w:rsidRPr="00C02349" w:rsidRDefault="00C02349" w:rsidP="00C02349">
            <w:pPr>
              <w:spacing w:after="0" w:line="300" w:lineRule="atLeast"/>
              <w:jc w:val="center"/>
              <w:rPr>
                <w:rFonts w:ascii="Calibri" w:eastAsia="Simsun (Founder Extended)" w:hAnsi="Calibri" w:cs="Calibri"/>
                <w:lang w:val="el-GR"/>
              </w:rPr>
            </w:pPr>
            <w:r w:rsidRPr="00C02349">
              <w:rPr>
                <w:rFonts w:ascii="Calibri" w:eastAsia="Times New Roman" w:hAnsi="Calibri" w:cs="Calibri"/>
                <w:lang w:val="el-GR"/>
              </w:rPr>
              <w:t>Ημερομηνία Έναρξης Μίσθωσης</w:t>
            </w:r>
          </w:p>
        </w:tc>
        <w:tc>
          <w:tcPr>
            <w:tcW w:w="4299" w:type="dxa"/>
            <w:gridSpan w:val="6"/>
            <w:tcBorders>
              <w:top w:val="inset" w:sz="6" w:space="0" w:color="auto"/>
              <w:left w:val="inset" w:sz="6" w:space="0" w:color="auto"/>
              <w:bottom w:val="inset" w:sz="6" w:space="0" w:color="auto"/>
              <w:right w:val="inset" w:sz="6" w:space="0" w:color="auto"/>
            </w:tcBorders>
            <w:hideMark/>
          </w:tcPr>
          <w:p w14:paraId="34C5AE49" w14:textId="77777777" w:rsidR="00C02349" w:rsidRPr="00C02349" w:rsidRDefault="00C02349" w:rsidP="00C02349">
            <w:pPr>
              <w:spacing w:after="0" w:line="300" w:lineRule="atLeast"/>
              <w:jc w:val="center"/>
              <w:rPr>
                <w:rFonts w:ascii="Calibri" w:eastAsia="Simsun (Founder Extended)" w:hAnsi="Calibri" w:cs="Calibri"/>
                <w:lang w:val="el-GR"/>
              </w:rPr>
            </w:pPr>
            <w:r w:rsidRPr="00C02349">
              <w:rPr>
                <w:rFonts w:ascii="Calibri" w:eastAsia="Times New Roman" w:hAnsi="Calibri" w:cs="Calibri"/>
                <w:lang w:val="el-GR"/>
              </w:rPr>
              <w:t>Διάρκεια Μίσθωσης (σε έτη)</w:t>
            </w:r>
          </w:p>
        </w:tc>
      </w:tr>
      <w:tr w:rsidR="00C02349" w:rsidRPr="00C02349" w14:paraId="13D9B7E6" w14:textId="77777777" w:rsidTr="00FF6E00">
        <w:trPr>
          <w:tblCellSpacing w:w="20" w:type="dxa"/>
        </w:trPr>
        <w:tc>
          <w:tcPr>
            <w:tcW w:w="2498" w:type="dxa"/>
            <w:gridSpan w:val="2"/>
            <w:tcBorders>
              <w:top w:val="inset" w:sz="6" w:space="0" w:color="auto"/>
              <w:left w:val="inset" w:sz="6" w:space="0" w:color="auto"/>
              <w:bottom w:val="inset" w:sz="6" w:space="0" w:color="auto"/>
              <w:right w:val="inset" w:sz="6" w:space="0" w:color="auto"/>
            </w:tcBorders>
            <w:hideMark/>
          </w:tcPr>
          <w:p w14:paraId="2DE51568" w14:textId="77777777" w:rsidR="00C02349" w:rsidRPr="00C02349" w:rsidRDefault="00C02349" w:rsidP="00C02349">
            <w:pPr>
              <w:spacing w:after="0" w:line="300" w:lineRule="atLeast"/>
              <w:rPr>
                <w:rFonts w:ascii="Calibri" w:eastAsia="Simsun (Founder Extended)" w:hAnsi="Calibri" w:cs="Calibri"/>
                <w:lang w:val="el-GR"/>
              </w:rPr>
            </w:pPr>
          </w:p>
          <w:p w14:paraId="4872F44C" w14:textId="77777777" w:rsidR="00C02349" w:rsidRPr="00C02349" w:rsidRDefault="00C02349" w:rsidP="00C02349">
            <w:pPr>
              <w:spacing w:after="0" w:line="300" w:lineRule="atLeast"/>
              <w:rPr>
                <w:rFonts w:ascii="Calibri" w:eastAsia="Simsun (Founder Extended)" w:hAnsi="Calibri" w:cs="Calibri"/>
                <w:lang w:val="el-GR"/>
              </w:rPr>
            </w:pPr>
          </w:p>
          <w:p w14:paraId="7D12E651" w14:textId="77777777" w:rsidR="00C02349" w:rsidRPr="00C02349" w:rsidRDefault="00C02349" w:rsidP="00C02349">
            <w:pPr>
              <w:spacing w:after="0" w:line="300" w:lineRule="atLeast"/>
              <w:rPr>
                <w:rFonts w:ascii="Calibri" w:eastAsia="Simsun (Founder Extended)" w:hAnsi="Calibri" w:cs="Calibri"/>
                <w:lang w:val="el-GR"/>
              </w:rPr>
            </w:pPr>
          </w:p>
        </w:tc>
        <w:tc>
          <w:tcPr>
            <w:tcW w:w="3129" w:type="dxa"/>
            <w:gridSpan w:val="2"/>
            <w:tcBorders>
              <w:top w:val="inset" w:sz="6" w:space="0" w:color="auto"/>
              <w:left w:val="inset" w:sz="6" w:space="0" w:color="auto"/>
              <w:bottom w:val="inset" w:sz="6" w:space="0" w:color="auto"/>
              <w:right w:val="inset" w:sz="6" w:space="0" w:color="auto"/>
            </w:tcBorders>
          </w:tcPr>
          <w:p w14:paraId="591AA20B" w14:textId="77777777" w:rsidR="00C02349" w:rsidRPr="00C02349" w:rsidRDefault="00C02349" w:rsidP="00C02349">
            <w:pPr>
              <w:spacing w:after="0" w:line="300" w:lineRule="atLeast"/>
              <w:rPr>
                <w:rFonts w:ascii="Calibri" w:eastAsia="Simsun (Founder Extended)" w:hAnsi="Calibri" w:cs="Calibri"/>
                <w:lang w:val="el-GR"/>
              </w:rPr>
            </w:pPr>
          </w:p>
        </w:tc>
        <w:tc>
          <w:tcPr>
            <w:tcW w:w="4299" w:type="dxa"/>
            <w:gridSpan w:val="6"/>
            <w:tcBorders>
              <w:top w:val="inset" w:sz="6" w:space="0" w:color="auto"/>
              <w:left w:val="inset" w:sz="6" w:space="0" w:color="auto"/>
              <w:bottom w:val="inset" w:sz="6" w:space="0" w:color="auto"/>
              <w:right w:val="inset" w:sz="6" w:space="0" w:color="auto"/>
            </w:tcBorders>
          </w:tcPr>
          <w:p w14:paraId="6DC75A22" w14:textId="77777777" w:rsidR="00C02349" w:rsidRPr="00C02349" w:rsidRDefault="00C02349" w:rsidP="00C02349">
            <w:pPr>
              <w:spacing w:after="0" w:line="300" w:lineRule="atLeast"/>
              <w:rPr>
                <w:rFonts w:ascii="Calibri" w:eastAsia="Simsun (Founder Extended)" w:hAnsi="Calibri" w:cs="Calibri"/>
                <w:lang w:val="el-GR"/>
              </w:rPr>
            </w:pPr>
          </w:p>
        </w:tc>
      </w:tr>
      <w:tr w:rsidR="00C02349" w:rsidRPr="00C02349" w14:paraId="59DA2D55" w14:textId="77777777" w:rsidTr="00E55D8F">
        <w:trPr>
          <w:trHeight w:val="397"/>
          <w:tblCellSpacing w:w="20" w:type="dxa"/>
        </w:trPr>
        <w:tc>
          <w:tcPr>
            <w:tcW w:w="10006" w:type="dxa"/>
            <w:gridSpan w:val="10"/>
            <w:tcBorders>
              <w:top w:val="inset" w:sz="6" w:space="0" w:color="auto"/>
              <w:left w:val="inset" w:sz="6" w:space="0" w:color="auto"/>
              <w:bottom w:val="inset" w:sz="6" w:space="0" w:color="auto"/>
              <w:right w:val="inset" w:sz="6" w:space="0" w:color="auto"/>
            </w:tcBorders>
            <w:shd w:val="clear" w:color="auto" w:fill="D9D9D9"/>
            <w:hideMark/>
          </w:tcPr>
          <w:p w14:paraId="2270BB9D" w14:textId="7684CFBA"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3.5</w:t>
            </w:r>
            <w:r w:rsidR="001A2E70">
              <w:rPr>
                <w:rFonts w:ascii="Calibri" w:eastAsia="Simsun (Founder Extended)" w:hAnsi="Calibri" w:cs="Calibri"/>
                <w:b/>
              </w:rPr>
              <w:t xml:space="preserve"> </w:t>
            </w:r>
            <w:r w:rsidRPr="00C02349">
              <w:rPr>
                <w:rFonts w:ascii="Calibri" w:eastAsia="Simsun (Founder Extended)" w:hAnsi="Calibri" w:cs="Calibri"/>
                <w:b/>
                <w:lang w:val="el-GR"/>
              </w:rPr>
              <w:t>ΕΛΕΓΧΟΣ &amp; ΠΑΡΑΚΟΛΟΥΘΗΣΗ ΤΗΣ ΠΟΙΟΤΗΤΑΣ</w:t>
            </w:r>
          </w:p>
        </w:tc>
      </w:tr>
      <w:tr w:rsidR="00C02349" w:rsidRPr="00C02349" w14:paraId="4E0ECF8A" w14:textId="77777777" w:rsidTr="00FF6E00">
        <w:trPr>
          <w:trHeight w:val="397"/>
          <w:tblCellSpacing w:w="20" w:type="dxa"/>
        </w:trPr>
        <w:tc>
          <w:tcPr>
            <w:tcW w:w="7120" w:type="dxa"/>
            <w:gridSpan w:val="6"/>
            <w:tcBorders>
              <w:top w:val="inset" w:sz="6" w:space="0" w:color="auto"/>
              <w:left w:val="inset" w:sz="6" w:space="0" w:color="auto"/>
              <w:bottom w:val="inset" w:sz="6" w:space="0" w:color="auto"/>
              <w:right w:val="inset" w:sz="6" w:space="0" w:color="auto"/>
            </w:tcBorders>
          </w:tcPr>
          <w:p w14:paraId="2209F1AB" w14:textId="77777777" w:rsidR="00C02349" w:rsidRPr="00C02349" w:rsidRDefault="00C02349" w:rsidP="00C02349">
            <w:pPr>
              <w:spacing w:after="0" w:line="300" w:lineRule="atLeast"/>
              <w:rPr>
                <w:rFonts w:ascii="Calibri" w:eastAsia="Times New Roman" w:hAnsi="Calibri" w:cs="Calibri"/>
                <w:lang w:val="el-GR"/>
              </w:rPr>
            </w:pPr>
          </w:p>
        </w:tc>
        <w:tc>
          <w:tcPr>
            <w:tcW w:w="1521" w:type="dxa"/>
            <w:gridSpan w:val="2"/>
            <w:tcBorders>
              <w:top w:val="inset" w:sz="6" w:space="0" w:color="auto"/>
              <w:left w:val="inset" w:sz="6" w:space="0" w:color="auto"/>
              <w:bottom w:val="inset" w:sz="6" w:space="0" w:color="auto"/>
              <w:right w:val="inset" w:sz="6" w:space="0" w:color="auto"/>
            </w:tcBorders>
            <w:hideMark/>
          </w:tcPr>
          <w:p w14:paraId="7288F426"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ΝΑΙ</w:t>
            </w:r>
          </w:p>
        </w:tc>
        <w:tc>
          <w:tcPr>
            <w:tcW w:w="1285" w:type="dxa"/>
            <w:gridSpan w:val="2"/>
            <w:tcBorders>
              <w:top w:val="inset" w:sz="6" w:space="0" w:color="auto"/>
              <w:left w:val="inset" w:sz="6" w:space="0" w:color="auto"/>
              <w:bottom w:val="inset" w:sz="6" w:space="0" w:color="auto"/>
              <w:right w:val="inset" w:sz="6" w:space="0" w:color="auto"/>
            </w:tcBorders>
            <w:hideMark/>
          </w:tcPr>
          <w:p w14:paraId="0B0B5D81"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ΟΧΙ</w:t>
            </w:r>
          </w:p>
        </w:tc>
      </w:tr>
      <w:tr w:rsidR="00C02349" w:rsidRPr="00F80872" w14:paraId="2FF306DF" w14:textId="77777777" w:rsidTr="00FF6E00">
        <w:trPr>
          <w:trHeight w:val="712"/>
          <w:tblCellSpacing w:w="20" w:type="dxa"/>
        </w:trPr>
        <w:tc>
          <w:tcPr>
            <w:tcW w:w="7120" w:type="dxa"/>
            <w:gridSpan w:val="6"/>
            <w:tcBorders>
              <w:top w:val="inset" w:sz="6" w:space="0" w:color="auto"/>
              <w:left w:val="inset" w:sz="6" w:space="0" w:color="auto"/>
              <w:bottom w:val="inset" w:sz="6" w:space="0" w:color="auto"/>
              <w:right w:val="inset" w:sz="6" w:space="0" w:color="auto"/>
            </w:tcBorders>
            <w:hideMark/>
          </w:tcPr>
          <w:p w14:paraId="293CCB62" w14:textId="77777777" w:rsidR="00C02349" w:rsidRPr="00C02349" w:rsidRDefault="00C02349" w:rsidP="00C02349">
            <w:pPr>
              <w:spacing w:after="0" w:line="240" w:lineRule="auto"/>
              <w:rPr>
                <w:rFonts w:ascii="Calibri" w:eastAsia="Times New Roman" w:hAnsi="Calibri" w:cs="Calibri"/>
                <w:lang w:val="el-GR"/>
              </w:rPr>
            </w:pPr>
            <w:r w:rsidRPr="00C02349">
              <w:rPr>
                <w:rFonts w:ascii="Calibri" w:eastAsia="Times New Roman" w:hAnsi="Calibri" w:cs="Calibri"/>
                <w:lang w:val="el-GR"/>
              </w:rPr>
              <w:t>Εφαρμογή συστήματος διασφάλισης ποιότητας (</w:t>
            </w:r>
            <w:r w:rsidRPr="00C02349">
              <w:rPr>
                <w:rFonts w:ascii="Calibri" w:eastAsia="Times New Roman" w:hAnsi="Calibri" w:cs="Calibri"/>
              </w:rPr>
              <w:t>ISO</w:t>
            </w:r>
            <w:r w:rsidRPr="00C02349">
              <w:rPr>
                <w:rFonts w:ascii="Calibri" w:eastAsia="Times New Roman" w:hAnsi="Calibri" w:cs="Calibri"/>
                <w:lang w:val="el-GR"/>
              </w:rPr>
              <w:t>)</w:t>
            </w:r>
          </w:p>
        </w:tc>
        <w:tc>
          <w:tcPr>
            <w:tcW w:w="1521" w:type="dxa"/>
            <w:gridSpan w:val="2"/>
            <w:tcBorders>
              <w:top w:val="inset" w:sz="6" w:space="0" w:color="auto"/>
              <w:left w:val="inset" w:sz="6" w:space="0" w:color="auto"/>
              <w:bottom w:val="inset" w:sz="6" w:space="0" w:color="auto"/>
              <w:right w:val="inset" w:sz="6" w:space="0" w:color="auto"/>
            </w:tcBorders>
          </w:tcPr>
          <w:p w14:paraId="1C5337CF" w14:textId="77777777" w:rsidR="00C02349" w:rsidRPr="00C02349" w:rsidRDefault="00C02349" w:rsidP="00C02349">
            <w:pPr>
              <w:spacing w:after="0" w:line="300" w:lineRule="atLeast"/>
              <w:rPr>
                <w:rFonts w:ascii="Calibri" w:eastAsia="Simsun (Founder Extended)" w:hAnsi="Calibri" w:cs="Calibri"/>
                <w:lang w:val="el-GR"/>
              </w:rPr>
            </w:pPr>
          </w:p>
        </w:tc>
        <w:tc>
          <w:tcPr>
            <w:tcW w:w="1285" w:type="dxa"/>
            <w:gridSpan w:val="2"/>
            <w:tcBorders>
              <w:top w:val="inset" w:sz="6" w:space="0" w:color="auto"/>
              <w:left w:val="inset" w:sz="6" w:space="0" w:color="auto"/>
              <w:bottom w:val="inset" w:sz="6" w:space="0" w:color="auto"/>
              <w:right w:val="inset" w:sz="6" w:space="0" w:color="auto"/>
            </w:tcBorders>
          </w:tcPr>
          <w:p w14:paraId="3F90C56F"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F80872" w14:paraId="0D8748FF" w14:textId="77777777" w:rsidTr="00FF6E00">
        <w:trPr>
          <w:trHeight w:val="604"/>
          <w:tblCellSpacing w:w="20" w:type="dxa"/>
        </w:trPr>
        <w:tc>
          <w:tcPr>
            <w:tcW w:w="7120" w:type="dxa"/>
            <w:gridSpan w:val="6"/>
            <w:tcBorders>
              <w:top w:val="inset" w:sz="6" w:space="0" w:color="auto"/>
              <w:left w:val="inset" w:sz="6" w:space="0" w:color="auto"/>
              <w:bottom w:val="inset" w:sz="6" w:space="0" w:color="auto"/>
              <w:right w:val="inset" w:sz="6" w:space="0" w:color="auto"/>
            </w:tcBorders>
            <w:hideMark/>
          </w:tcPr>
          <w:p w14:paraId="195B60CC" w14:textId="77777777" w:rsidR="00C02349" w:rsidRPr="00C02349" w:rsidRDefault="00C02349" w:rsidP="00C02349">
            <w:pPr>
              <w:spacing w:after="0" w:line="240" w:lineRule="auto"/>
              <w:rPr>
                <w:rFonts w:ascii="Calibri" w:eastAsia="Times New Roman" w:hAnsi="Calibri" w:cs="Calibri"/>
                <w:lang w:val="el-GR"/>
              </w:rPr>
            </w:pPr>
            <w:r w:rsidRPr="00C02349">
              <w:rPr>
                <w:rFonts w:ascii="Calibri" w:eastAsia="Times New Roman" w:hAnsi="Calibri" w:cs="Calibri"/>
                <w:lang w:val="el-GR"/>
              </w:rPr>
              <w:t>Εφαρμογή συστήματος διασφάλισης αυτοελέγχων (</w:t>
            </w:r>
            <w:r w:rsidRPr="00C02349">
              <w:rPr>
                <w:rFonts w:ascii="Calibri" w:eastAsia="Times New Roman" w:hAnsi="Calibri" w:cs="Calibri"/>
              </w:rPr>
              <w:t>HACCP</w:t>
            </w:r>
            <w:r w:rsidRPr="00C02349">
              <w:rPr>
                <w:rFonts w:ascii="Calibri" w:eastAsia="Times New Roman" w:hAnsi="Calibri" w:cs="Calibri"/>
                <w:lang w:val="el-GR"/>
              </w:rPr>
              <w:t>)</w:t>
            </w:r>
          </w:p>
        </w:tc>
        <w:tc>
          <w:tcPr>
            <w:tcW w:w="1521" w:type="dxa"/>
            <w:gridSpan w:val="2"/>
            <w:tcBorders>
              <w:top w:val="inset" w:sz="6" w:space="0" w:color="auto"/>
              <w:left w:val="inset" w:sz="6" w:space="0" w:color="auto"/>
              <w:bottom w:val="inset" w:sz="6" w:space="0" w:color="auto"/>
              <w:right w:val="inset" w:sz="6" w:space="0" w:color="auto"/>
            </w:tcBorders>
          </w:tcPr>
          <w:p w14:paraId="619D2608" w14:textId="77777777" w:rsidR="00C02349" w:rsidRPr="00C02349" w:rsidRDefault="00C02349" w:rsidP="00C02349">
            <w:pPr>
              <w:spacing w:after="0" w:line="300" w:lineRule="atLeast"/>
              <w:rPr>
                <w:rFonts w:ascii="Calibri" w:eastAsia="Simsun (Founder Extended)" w:hAnsi="Calibri" w:cs="Calibri"/>
                <w:lang w:val="el-GR"/>
              </w:rPr>
            </w:pPr>
          </w:p>
        </w:tc>
        <w:tc>
          <w:tcPr>
            <w:tcW w:w="1285" w:type="dxa"/>
            <w:gridSpan w:val="2"/>
            <w:tcBorders>
              <w:top w:val="inset" w:sz="6" w:space="0" w:color="auto"/>
              <w:left w:val="inset" w:sz="6" w:space="0" w:color="auto"/>
              <w:bottom w:val="inset" w:sz="6" w:space="0" w:color="auto"/>
              <w:right w:val="inset" w:sz="6" w:space="0" w:color="auto"/>
            </w:tcBorders>
          </w:tcPr>
          <w:p w14:paraId="64C8FC63"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36EC3A6B" w14:textId="77777777" w:rsidTr="00FF6E00">
        <w:trPr>
          <w:trHeight w:val="397"/>
          <w:tblCellSpacing w:w="20" w:type="dxa"/>
        </w:trPr>
        <w:tc>
          <w:tcPr>
            <w:tcW w:w="7120" w:type="dxa"/>
            <w:gridSpan w:val="6"/>
            <w:tcBorders>
              <w:top w:val="inset" w:sz="6" w:space="0" w:color="auto"/>
              <w:left w:val="inset" w:sz="6" w:space="0" w:color="auto"/>
              <w:bottom w:val="inset" w:sz="6" w:space="0" w:color="auto"/>
              <w:right w:val="inset" w:sz="6" w:space="0" w:color="auto"/>
            </w:tcBorders>
            <w:hideMark/>
          </w:tcPr>
          <w:p w14:paraId="1A0808C0" w14:textId="77777777" w:rsidR="00C02349" w:rsidRPr="00C02349" w:rsidRDefault="00C02349" w:rsidP="00C02349">
            <w:pPr>
              <w:spacing w:after="0" w:line="240" w:lineRule="auto"/>
              <w:rPr>
                <w:rFonts w:ascii="Calibri" w:eastAsia="Times New Roman" w:hAnsi="Calibri" w:cs="Calibri"/>
                <w:lang w:val="el-GR"/>
              </w:rPr>
            </w:pPr>
            <w:r w:rsidRPr="00C02349">
              <w:rPr>
                <w:rFonts w:ascii="Calibri" w:eastAsia="Times New Roman" w:hAnsi="Calibri" w:cs="Calibri"/>
                <w:lang w:val="el-GR"/>
              </w:rPr>
              <w:t>Εφαρμογή συστήματος περιβαλλοντικής διαχείρισης</w:t>
            </w:r>
          </w:p>
          <w:p w14:paraId="4144645F" w14:textId="77777777" w:rsidR="00C02349" w:rsidRPr="00C02349" w:rsidRDefault="00C02349" w:rsidP="00C02349">
            <w:pPr>
              <w:spacing w:after="0" w:line="240" w:lineRule="auto"/>
              <w:rPr>
                <w:rFonts w:ascii="Calibri" w:eastAsia="Times New Roman" w:hAnsi="Calibri" w:cs="Calibri"/>
                <w:lang w:val="el-GR"/>
              </w:rPr>
            </w:pPr>
          </w:p>
          <w:p w14:paraId="77CB7A4F" w14:textId="77777777" w:rsidR="00C02349" w:rsidRPr="00C02349" w:rsidRDefault="00C02349" w:rsidP="00C02349">
            <w:pPr>
              <w:spacing w:after="0" w:line="240" w:lineRule="auto"/>
              <w:rPr>
                <w:rFonts w:ascii="Calibri" w:eastAsia="Times New Roman" w:hAnsi="Calibri" w:cs="Calibri"/>
                <w:lang w:val="el-GR"/>
              </w:rPr>
            </w:pPr>
          </w:p>
        </w:tc>
        <w:tc>
          <w:tcPr>
            <w:tcW w:w="1521" w:type="dxa"/>
            <w:gridSpan w:val="2"/>
            <w:tcBorders>
              <w:top w:val="inset" w:sz="6" w:space="0" w:color="auto"/>
              <w:left w:val="inset" w:sz="6" w:space="0" w:color="auto"/>
              <w:bottom w:val="inset" w:sz="6" w:space="0" w:color="auto"/>
              <w:right w:val="inset" w:sz="6" w:space="0" w:color="auto"/>
            </w:tcBorders>
          </w:tcPr>
          <w:p w14:paraId="542014D2" w14:textId="77777777" w:rsidR="00C02349" w:rsidRPr="00C02349" w:rsidRDefault="00C02349" w:rsidP="00C02349">
            <w:pPr>
              <w:spacing w:after="0" w:line="300" w:lineRule="atLeast"/>
              <w:rPr>
                <w:rFonts w:ascii="Calibri" w:eastAsia="Simsun (Founder Extended)" w:hAnsi="Calibri" w:cs="Calibri"/>
                <w:lang w:val="el-GR"/>
              </w:rPr>
            </w:pPr>
          </w:p>
        </w:tc>
        <w:tc>
          <w:tcPr>
            <w:tcW w:w="1285" w:type="dxa"/>
            <w:gridSpan w:val="2"/>
            <w:tcBorders>
              <w:top w:val="inset" w:sz="6" w:space="0" w:color="auto"/>
              <w:left w:val="inset" w:sz="6" w:space="0" w:color="auto"/>
              <w:bottom w:val="inset" w:sz="6" w:space="0" w:color="auto"/>
              <w:right w:val="inset" w:sz="6" w:space="0" w:color="auto"/>
            </w:tcBorders>
          </w:tcPr>
          <w:p w14:paraId="6DCB9A52"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0A5B3D58" w14:textId="77777777" w:rsidTr="00E55D8F">
        <w:trPr>
          <w:trHeight w:val="397"/>
          <w:tblCellSpacing w:w="20" w:type="dxa"/>
        </w:trPr>
        <w:tc>
          <w:tcPr>
            <w:tcW w:w="10006" w:type="dxa"/>
            <w:gridSpan w:val="10"/>
            <w:tcBorders>
              <w:top w:val="inset" w:sz="6" w:space="0" w:color="auto"/>
              <w:left w:val="inset" w:sz="6" w:space="0" w:color="auto"/>
              <w:bottom w:val="inset" w:sz="6" w:space="0" w:color="auto"/>
              <w:right w:val="inset" w:sz="6" w:space="0" w:color="auto"/>
            </w:tcBorders>
            <w:shd w:val="pct15" w:color="auto" w:fill="auto"/>
          </w:tcPr>
          <w:p w14:paraId="1F89F3D0"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3</w:t>
            </w:r>
            <w:r w:rsidRPr="00C02349">
              <w:rPr>
                <w:rFonts w:ascii="Calibri" w:eastAsia="Simsun (Founder Extended)" w:hAnsi="Calibri" w:cs="Calibri"/>
                <w:b/>
                <w:shd w:val="clear" w:color="auto" w:fill="D9D9D9"/>
                <w:lang w:val="el-GR"/>
              </w:rPr>
              <w:t>.6 ΜΟΝΙΜΗ ΑΠΑΣΧΟΛΗΣΗ</w:t>
            </w:r>
            <w:r w:rsidRPr="00C02349">
              <w:rPr>
                <w:rFonts w:ascii="Calibri" w:eastAsia="Simsun (Founder Extended)" w:hAnsi="Calibri" w:cs="Calibri"/>
                <w:b/>
                <w:lang w:val="el-GR"/>
              </w:rPr>
              <w:t xml:space="preserve">   </w:t>
            </w:r>
          </w:p>
        </w:tc>
      </w:tr>
      <w:tr w:rsidR="00C02349" w:rsidRPr="00C02349" w14:paraId="3CB4CC2B"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694D1715" w14:textId="77777777" w:rsidR="00C02349" w:rsidRPr="00C02349" w:rsidRDefault="00C02349" w:rsidP="00C02349">
            <w:pPr>
              <w:spacing w:after="0" w:line="240" w:lineRule="auto"/>
              <w:rPr>
                <w:rFonts w:ascii="Times New Roman" w:eastAsia="Times New Roman" w:hAnsi="Times New Roman" w:cs="Times New Roman"/>
                <w:sz w:val="24"/>
                <w:szCs w:val="24"/>
              </w:rPr>
            </w:pPr>
          </w:p>
        </w:tc>
        <w:tc>
          <w:tcPr>
            <w:tcW w:w="2126" w:type="dxa"/>
            <w:gridSpan w:val="2"/>
            <w:tcBorders>
              <w:top w:val="inset" w:sz="6" w:space="0" w:color="auto"/>
              <w:left w:val="inset" w:sz="6" w:space="0" w:color="auto"/>
              <w:bottom w:val="inset" w:sz="6" w:space="0" w:color="auto"/>
              <w:right w:val="inset" w:sz="6" w:space="0" w:color="auto"/>
            </w:tcBorders>
          </w:tcPr>
          <w:p w14:paraId="4D7B70B9" w14:textId="77777777" w:rsidR="00C02349" w:rsidRPr="00C02349" w:rsidRDefault="00C02349" w:rsidP="00C02349">
            <w:pPr>
              <w:spacing w:after="0" w:line="240" w:lineRule="auto"/>
              <w:jc w:val="center"/>
              <w:rPr>
                <w:rFonts w:ascii="Calibri" w:eastAsia="Times New Roman" w:hAnsi="Calibri" w:cs="Times New Roman"/>
              </w:rPr>
            </w:pPr>
            <w:r w:rsidRPr="00C02349">
              <w:rPr>
                <w:rFonts w:ascii="Calibri" w:eastAsia="Times New Roman" w:hAnsi="Calibri" w:cs="Times New Roman"/>
              </w:rPr>
              <w:t>Υφιστάμενη</w:t>
            </w:r>
          </w:p>
        </w:tc>
        <w:tc>
          <w:tcPr>
            <w:tcW w:w="1839" w:type="dxa"/>
            <w:gridSpan w:val="2"/>
            <w:tcBorders>
              <w:top w:val="inset" w:sz="6" w:space="0" w:color="auto"/>
              <w:left w:val="inset" w:sz="6" w:space="0" w:color="auto"/>
              <w:bottom w:val="inset" w:sz="6" w:space="0" w:color="auto"/>
              <w:right w:val="inset" w:sz="6" w:space="0" w:color="auto"/>
            </w:tcBorders>
          </w:tcPr>
          <w:p w14:paraId="13A038DC" w14:textId="77777777" w:rsidR="00C02349" w:rsidRPr="00C02349" w:rsidRDefault="00C02349" w:rsidP="00C02349">
            <w:pPr>
              <w:spacing w:after="0" w:line="240" w:lineRule="auto"/>
              <w:jc w:val="center"/>
              <w:rPr>
                <w:rFonts w:ascii="Calibri" w:eastAsia="Times New Roman" w:hAnsi="Calibri" w:cs="Times New Roman"/>
              </w:rPr>
            </w:pPr>
            <w:r w:rsidRPr="00C02349">
              <w:rPr>
                <w:rFonts w:ascii="Calibri" w:eastAsia="Times New Roman" w:hAnsi="Calibri" w:cs="Times New Roman"/>
              </w:rPr>
              <w:t>Προτεινόμενη</w:t>
            </w:r>
          </w:p>
        </w:tc>
        <w:tc>
          <w:tcPr>
            <w:tcW w:w="2126" w:type="dxa"/>
            <w:gridSpan w:val="3"/>
            <w:tcBorders>
              <w:top w:val="inset" w:sz="6" w:space="0" w:color="auto"/>
              <w:left w:val="inset" w:sz="6" w:space="0" w:color="auto"/>
              <w:bottom w:val="inset" w:sz="6" w:space="0" w:color="auto"/>
              <w:right w:val="inset" w:sz="6" w:space="0" w:color="auto"/>
            </w:tcBorders>
          </w:tcPr>
          <w:p w14:paraId="04B206A0" w14:textId="77777777" w:rsidR="00C02349" w:rsidRPr="00C02349" w:rsidRDefault="00C02349" w:rsidP="00C02349">
            <w:pPr>
              <w:spacing w:after="0" w:line="240" w:lineRule="auto"/>
              <w:jc w:val="center"/>
              <w:rPr>
                <w:rFonts w:ascii="Calibri" w:eastAsia="Times New Roman" w:hAnsi="Calibri" w:cs="Times New Roman"/>
              </w:rPr>
            </w:pPr>
            <w:r w:rsidRPr="00C02349">
              <w:rPr>
                <w:rFonts w:ascii="Calibri" w:eastAsia="Times New Roman" w:hAnsi="Calibri" w:cs="Times New Roman"/>
              </w:rPr>
              <w:t>Διαφορά</w:t>
            </w:r>
          </w:p>
        </w:tc>
      </w:tr>
      <w:tr w:rsidR="00C02349" w:rsidRPr="00C02349" w14:paraId="6AB8EDBD"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7F094F41" w14:textId="77777777" w:rsidR="00C02349" w:rsidRPr="00C02349" w:rsidRDefault="00C02349" w:rsidP="00C02349">
            <w:pPr>
              <w:spacing w:after="0" w:line="240" w:lineRule="auto"/>
              <w:rPr>
                <w:rFonts w:ascii="Calibri" w:eastAsia="Times New Roman" w:hAnsi="Calibri" w:cs="Times New Roman"/>
              </w:rPr>
            </w:pPr>
            <w:r w:rsidRPr="00C02349">
              <w:rPr>
                <w:rFonts w:ascii="Calibri" w:eastAsia="Times New Roman" w:hAnsi="Calibri" w:cs="Times New Roman"/>
              </w:rPr>
              <w:t>Επιστημονικό</w:t>
            </w:r>
          </w:p>
        </w:tc>
        <w:tc>
          <w:tcPr>
            <w:tcW w:w="2126" w:type="dxa"/>
            <w:gridSpan w:val="2"/>
            <w:tcBorders>
              <w:top w:val="inset" w:sz="6" w:space="0" w:color="auto"/>
              <w:left w:val="inset" w:sz="6" w:space="0" w:color="auto"/>
              <w:bottom w:val="inset" w:sz="6" w:space="0" w:color="auto"/>
              <w:right w:val="inset" w:sz="6" w:space="0" w:color="auto"/>
            </w:tcBorders>
          </w:tcPr>
          <w:p w14:paraId="23327550"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61CB4BE9"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4F2C1F48"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287298A9"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53854AAB" w14:textId="77777777" w:rsidR="00C02349" w:rsidRPr="00C02349" w:rsidRDefault="00C02349" w:rsidP="00C02349">
            <w:pPr>
              <w:spacing w:after="0" w:line="240" w:lineRule="auto"/>
              <w:rPr>
                <w:rFonts w:ascii="Calibri" w:eastAsia="Times New Roman" w:hAnsi="Calibri" w:cs="Times New Roman"/>
              </w:rPr>
            </w:pPr>
            <w:r w:rsidRPr="00C02349">
              <w:rPr>
                <w:rFonts w:ascii="Calibri" w:eastAsia="Times New Roman" w:hAnsi="Calibri" w:cs="Times New Roman"/>
              </w:rPr>
              <w:t>Διοικητικό</w:t>
            </w:r>
          </w:p>
        </w:tc>
        <w:tc>
          <w:tcPr>
            <w:tcW w:w="2126" w:type="dxa"/>
            <w:gridSpan w:val="2"/>
            <w:tcBorders>
              <w:top w:val="inset" w:sz="6" w:space="0" w:color="auto"/>
              <w:left w:val="inset" w:sz="6" w:space="0" w:color="auto"/>
              <w:bottom w:val="inset" w:sz="6" w:space="0" w:color="auto"/>
              <w:right w:val="inset" w:sz="6" w:space="0" w:color="auto"/>
            </w:tcBorders>
          </w:tcPr>
          <w:p w14:paraId="3B8E6840"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614228D4"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42253517"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5E3360FA"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4F57550C" w14:textId="77777777" w:rsidR="00C02349" w:rsidRPr="00C02349" w:rsidRDefault="00C02349" w:rsidP="00C02349">
            <w:pPr>
              <w:spacing w:after="0" w:line="240" w:lineRule="auto"/>
              <w:rPr>
                <w:rFonts w:ascii="Calibri" w:eastAsia="Times New Roman" w:hAnsi="Calibri" w:cs="Times New Roman"/>
              </w:rPr>
            </w:pPr>
            <w:r w:rsidRPr="00C02349">
              <w:rPr>
                <w:rFonts w:ascii="Calibri" w:eastAsia="Times New Roman" w:hAnsi="Calibri" w:cs="Times New Roman"/>
              </w:rPr>
              <w:t xml:space="preserve">Γραμματειακό </w:t>
            </w:r>
          </w:p>
        </w:tc>
        <w:tc>
          <w:tcPr>
            <w:tcW w:w="2126" w:type="dxa"/>
            <w:gridSpan w:val="2"/>
            <w:tcBorders>
              <w:top w:val="inset" w:sz="6" w:space="0" w:color="auto"/>
              <w:left w:val="inset" w:sz="6" w:space="0" w:color="auto"/>
              <w:bottom w:val="inset" w:sz="6" w:space="0" w:color="auto"/>
              <w:right w:val="inset" w:sz="6" w:space="0" w:color="auto"/>
            </w:tcBorders>
          </w:tcPr>
          <w:p w14:paraId="64669C67"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4F8AFC99"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220969FA"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1F4F260C"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741C49C2" w14:textId="77777777" w:rsidR="00C02349" w:rsidRPr="00C02349" w:rsidRDefault="00C02349" w:rsidP="00C02349">
            <w:pPr>
              <w:spacing w:after="0" w:line="240" w:lineRule="auto"/>
              <w:rPr>
                <w:rFonts w:ascii="Calibri" w:eastAsia="Times New Roman" w:hAnsi="Calibri" w:cs="Times New Roman"/>
              </w:rPr>
            </w:pPr>
            <w:r w:rsidRPr="00C02349">
              <w:rPr>
                <w:rFonts w:ascii="Calibri" w:eastAsia="Times New Roman" w:hAnsi="Calibri" w:cs="Times New Roman"/>
              </w:rPr>
              <w:lastRenderedPageBreak/>
              <w:t>Τεχνικό</w:t>
            </w:r>
          </w:p>
        </w:tc>
        <w:tc>
          <w:tcPr>
            <w:tcW w:w="2126" w:type="dxa"/>
            <w:gridSpan w:val="2"/>
            <w:tcBorders>
              <w:top w:val="inset" w:sz="6" w:space="0" w:color="auto"/>
              <w:left w:val="inset" w:sz="6" w:space="0" w:color="auto"/>
              <w:bottom w:val="inset" w:sz="6" w:space="0" w:color="auto"/>
              <w:right w:val="inset" w:sz="6" w:space="0" w:color="auto"/>
            </w:tcBorders>
          </w:tcPr>
          <w:p w14:paraId="7C4689BD"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391F1803"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78E90AC5"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06914F69"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3A736537" w14:textId="77777777" w:rsidR="00C02349" w:rsidRPr="00C02349" w:rsidRDefault="00C02349" w:rsidP="00C02349">
            <w:pPr>
              <w:spacing w:after="0" w:line="240" w:lineRule="auto"/>
              <w:rPr>
                <w:rFonts w:ascii="Calibri" w:eastAsia="Times New Roman" w:hAnsi="Calibri" w:cs="Times New Roman"/>
              </w:rPr>
            </w:pPr>
            <w:r w:rsidRPr="00C02349">
              <w:rPr>
                <w:rFonts w:ascii="Calibri" w:eastAsia="Times New Roman" w:hAnsi="Calibri" w:cs="Times New Roman"/>
              </w:rPr>
              <w:t>Εργατικό</w:t>
            </w:r>
          </w:p>
        </w:tc>
        <w:tc>
          <w:tcPr>
            <w:tcW w:w="2126" w:type="dxa"/>
            <w:gridSpan w:val="2"/>
            <w:tcBorders>
              <w:top w:val="inset" w:sz="6" w:space="0" w:color="auto"/>
              <w:left w:val="inset" w:sz="6" w:space="0" w:color="auto"/>
              <w:bottom w:val="inset" w:sz="6" w:space="0" w:color="auto"/>
              <w:right w:val="inset" w:sz="6" w:space="0" w:color="auto"/>
            </w:tcBorders>
          </w:tcPr>
          <w:p w14:paraId="77FEB410"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014EB5CA"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43A0B01E" w14:textId="77777777" w:rsidR="00C02349" w:rsidRPr="00C02349" w:rsidRDefault="00C02349" w:rsidP="00C02349">
            <w:pPr>
              <w:spacing w:after="0" w:line="300" w:lineRule="atLeast"/>
              <w:rPr>
                <w:rFonts w:ascii="Calibri" w:eastAsia="Simsun (Founder Extended)" w:hAnsi="Calibri" w:cs="Calibri"/>
                <w:b/>
                <w:lang w:val="el-GR"/>
              </w:rPr>
            </w:pPr>
          </w:p>
        </w:tc>
      </w:tr>
      <w:tr w:rsidR="00C02349" w:rsidRPr="00C02349" w14:paraId="326B121C" w14:textId="77777777" w:rsidTr="00FF6E00">
        <w:trPr>
          <w:trHeight w:val="397"/>
          <w:tblCellSpacing w:w="20" w:type="dxa"/>
        </w:trPr>
        <w:tc>
          <w:tcPr>
            <w:tcW w:w="3795" w:type="dxa"/>
            <w:gridSpan w:val="3"/>
            <w:tcBorders>
              <w:top w:val="inset" w:sz="6" w:space="0" w:color="auto"/>
              <w:left w:val="inset" w:sz="6" w:space="0" w:color="auto"/>
              <w:bottom w:val="inset" w:sz="6" w:space="0" w:color="auto"/>
              <w:right w:val="inset" w:sz="6" w:space="0" w:color="auto"/>
            </w:tcBorders>
          </w:tcPr>
          <w:p w14:paraId="0FA02C4A" w14:textId="77777777" w:rsidR="00C02349" w:rsidRPr="00C02349" w:rsidRDefault="00C02349" w:rsidP="00C02349">
            <w:pPr>
              <w:spacing w:after="0" w:line="240" w:lineRule="auto"/>
              <w:rPr>
                <w:rFonts w:ascii="Calibri" w:eastAsia="Times New Roman" w:hAnsi="Calibri" w:cs="Times New Roman"/>
                <w:b/>
              </w:rPr>
            </w:pPr>
            <w:r w:rsidRPr="00C02349">
              <w:rPr>
                <w:rFonts w:ascii="Calibri" w:eastAsia="Times New Roman" w:hAnsi="Calibri" w:cs="Times New Roman"/>
                <w:b/>
              </w:rPr>
              <w:t>Σύνολο</w:t>
            </w:r>
          </w:p>
        </w:tc>
        <w:tc>
          <w:tcPr>
            <w:tcW w:w="2126" w:type="dxa"/>
            <w:gridSpan w:val="2"/>
            <w:tcBorders>
              <w:top w:val="inset" w:sz="6" w:space="0" w:color="auto"/>
              <w:left w:val="inset" w:sz="6" w:space="0" w:color="auto"/>
              <w:bottom w:val="inset" w:sz="6" w:space="0" w:color="auto"/>
              <w:right w:val="inset" w:sz="6" w:space="0" w:color="auto"/>
            </w:tcBorders>
          </w:tcPr>
          <w:p w14:paraId="0ECFCEC1" w14:textId="77777777" w:rsidR="00C02349" w:rsidRPr="00C02349" w:rsidRDefault="00C02349" w:rsidP="00C02349">
            <w:pPr>
              <w:spacing w:after="0" w:line="300" w:lineRule="atLeast"/>
              <w:rPr>
                <w:rFonts w:ascii="Calibri" w:eastAsia="Times New Roman" w:hAnsi="Calibri" w:cs="Calibri"/>
                <w:lang w:val="el-GR"/>
              </w:rPr>
            </w:pPr>
          </w:p>
        </w:tc>
        <w:tc>
          <w:tcPr>
            <w:tcW w:w="1839" w:type="dxa"/>
            <w:gridSpan w:val="2"/>
            <w:tcBorders>
              <w:top w:val="inset" w:sz="6" w:space="0" w:color="auto"/>
              <w:left w:val="inset" w:sz="6" w:space="0" w:color="auto"/>
              <w:bottom w:val="inset" w:sz="6" w:space="0" w:color="auto"/>
              <w:right w:val="inset" w:sz="6" w:space="0" w:color="auto"/>
            </w:tcBorders>
          </w:tcPr>
          <w:p w14:paraId="553B7A9C" w14:textId="77777777" w:rsidR="00C02349" w:rsidRPr="00C02349" w:rsidRDefault="00C02349" w:rsidP="00C02349">
            <w:pPr>
              <w:spacing w:after="0" w:line="300" w:lineRule="atLeast"/>
              <w:rPr>
                <w:rFonts w:ascii="Calibri" w:eastAsia="Simsun (Founder Extended)" w:hAnsi="Calibri" w:cs="Calibri"/>
                <w:lang w:val="el-GR"/>
              </w:rPr>
            </w:pPr>
          </w:p>
        </w:tc>
        <w:tc>
          <w:tcPr>
            <w:tcW w:w="2126" w:type="dxa"/>
            <w:gridSpan w:val="3"/>
            <w:tcBorders>
              <w:top w:val="inset" w:sz="6" w:space="0" w:color="auto"/>
              <w:left w:val="inset" w:sz="6" w:space="0" w:color="auto"/>
              <w:bottom w:val="inset" w:sz="6" w:space="0" w:color="auto"/>
              <w:right w:val="inset" w:sz="6" w:space="0" w:color="auto"/>
            </w:tcBorders>
          </w:tcPr>
          <w:p w14:paraId="65DB8ADC" w14:textId="77777777" w:rsidR="00C02349" w:rsidRPr="00C02349" w:rsidRDefault="00C02349" w:rsidP="00C02349">
            <w:pPr>
              <w:spacing w:after="0" w:line="300" w:lineRule="atLeast"/>
              <w:rPr>
                <w:rFonts w:ascii="Calibri" w:eastAsia="Simsun (Founder Extended)" w:hAnsi="Calibri" w:cs="Calibri"/>
                <w:b/>
                <w:lang w:val="el-GR"/>
              </w:rPr>
            </w:pPr>
          </w:p>
        </w:tc>
      </w:tr>
    </w:tbl>
    <w:p w14:paraId="50A27D22" w14:textId="77777777" w:rsidR="00C02349" w:rsidRPr="00C02349" w:rsidRDefault="00C02349" w:rsidP="00C02349">
      <w:pPr>
        <w:spacing w:after="0" w:line="240" w:lineRule="auto"/>
        <w:rPr>
          <w:rFonts w:ascii="Times New Roman" w:eastAsia="Times New Roman" w:hAnsi="Times New Roman" w:cs="Times New Roman"/>
          <w:vanish/>
          <w:sz w:val="24"/>
          <w:szCs w:val="24"/>
        </w:rPr>
      </w:pPr>
    </w:p>
    <w:tbl>
      <w:tblPr>
        <w:tblpPr w:leftFromText="180" w:rightFromText="180" w:vertAnchor="text" w:horzAnchor="margin" w:tblpY="363"/>
        <w:tblW w:w="994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5126"/>
        <w:gridCol w:w="2693"/>
        <w:gridCol w:w="2126"/>
      </w:tblGrid>
      <w:tr w:rsidR="00C02349" w:rsidRPr="00C02349" w14:paraId="26283888" w14:textId="77777777" w:rsidTr="00E55D8F">
        <w:trPr>
          <w:trHeight w:val="397"/>
          <w:tblCellSpacing w:w="20" w:type="dxa"/>
        </w:trPr>
        <w:tc>
          <w:tcPr>
            <w:tcW w:w="9865" w:type="dxa"/>
            <w:gridSpan w:val="3"/>
            <w:tcBorders>
              <w:top w:val="inset" w:sz="6" w:space="0" w:color="auto"/>
              <w:left w:val="inset" w:sz="6" w:space="0" w:color="auto"/>
              <w:bottom w:val="inset" w:sz="6" w:space="0" w:color="auto"/>
              <w:right w:val="inset" w:sz="6" w:space="0" w:color="auto"/>
            </w:tcBorders>
            <w:shd w:val="clear" w:color="auto" w:fill="D9D9D9"/>
            <w:hideMark/>
          </w:tcPr>
          <w:p w14:paraId="04A76DB4" w14:textId="77777777" w:rsidR="00C02349" w:rsidRPr="00C02349" w:rsidRDefault="00C02349" w:rsidP="00C02349">
            <w:pPr>
              <w:spacing w:after="0" w:line="300" w:lineRule="atLeast"/>
              <w:rPr>
                <w:rFonts w:ascii="Calibri" w:eastAsia="Simsun (Founder Extended)" w:hAnsi="Calibri" w:cs="Calibri"/>
                <w:b/>
                <w:lang w:val="en-GB"/>
              </w:rPr>
            </w:pPr>
            <w:r w:rsidRPr="00C02349">
              <w:rPr>
                <w:rFonts w:ascii="Calibri" w:eastAsia="Simsun (Founder Extended)" w:hAnsi="Calibri" w:cs="Calibri"/>
                <w:b/>
                <w:lang w:val="el-GR"/>
              </w:rPr>
              <w:t>4</w:t>
            </w:r>
            <w:r w:rsidRPr="00C02349">
              <w:rPr>
                <w:rFonts w:ascii="Calibri" w:eastAsia="Simsun (Founder Extended)" w:hAnsi="Calibri" w:cs="Calibri"/>
                <w:b/>
                <w:lang w:val="en-GB"/>
              </w:rPr>
              <w:t>. ΧΡΗΜΑΤΟΟΙΚΟΝΟΜΙΚΗ ΑΝΑΛΥΣΗ ΠΡΟΤΑΣΗΣ</w:t>
            </w:r>
          </w:p>
        </w:tc>
      </w:tr>
      <w:tr w:rsidR="00C02349" w:rsidRPr="00C02349" w14:paraId="50B4ADA4" w14:textId="77777777" w:rsidTr="00E55D8F">
        <w:trPr>
          <w:trHeight w:val="397"/>
          <w:tblCellSpacing w:w="20" w:type="dxa"/>
        </w:trPr>
        <w:tc>
          <w:tcPr>
            <w:tcW w:w="9865" w:type="dxa"/>
            <w:gridSpan w:val="3"/>
            <w:tcBorders>
              <w:top w:val="inset" w:sz="6" w:space="0" w:color="auto"/>
              <w:left w:val="inset" w:sz="6" w:space="0" w:color="auto"/>
              <w:bottom w:val="inset" w:sz="6" w:space="0" w:color="auto"/>
              <w:right w:val="inset" w:sz="6" w:space="0" w:color="auto"/>
            </w:tcBorders>
            <w:shd w:val="clear" w:color="auto" w:fill="D9D9D9"/>
            <w:hideMark/>
          </w:tcPr>
          <w:p w14:paraId="700D7E56" w14:textId="77777777" w:rsidR="00C02349" w:rsidRPr="00C02349" w:rsidRDefault="00C02349" w:rsidP="00C02349">
            <w:pPr>
              <w:spacing w:after="0" w:line="300" w:lineRule="atLeast"/>
              <w:rPr>
                <w:rFonts w:ascii="Calibri" w:eastAsia="Simsun (Founder Extended)" w:hAnsi="Calibri" w:cs="Calibri"/>
                <w:b/>
                <w:lang w:val="en-GB"/>
              </w:rPr>
            </w:pPr>
            <w:r w:rsidRPr="00C02349">
              <w:rPr>
                <w:rFonts w:ascii="Calibri" w:eastAsia="Simsun (Founder Extended)" w:hAnsi="Calibri" w:cs="Calibri"/>
                <w:b/>
                <w:lang w:val="el-GR"/>
              </w:rPr>
              <w:t>4</w:t>
            </w:r>
            <w:r w:rsidRPr="00C02349">
              <w:rPr>
                <w:rFonts w:ascii="Calibri" w:eastAsia="Simsun (Founder Extended)" w:hAnsi="Calibri" w:cs="Calibri"/>
                <w:b/>
                <w:lang w:val="en-GB"/>
              </w:rPr>
              <w:t>.1</w:t>
            </w:r>
            <w:r w:rsidRPr="00C02349">
              <w:rPr>
                <w:rFonts w:ascii="Times New Roman" w:eastAsia="Times New Roman" w:hAnsi="Times New Roman" w:cs="Times New Roman"/>
                <w:sz w:val="24"/>
                <w:szCs w:val="24"/>
              </w:rPr>
              <w:t xml:space="preserve"> </w:t>
            </w:r>
            <w:r w:rsidRPr="00C02349">
              <w:rPr>
                <w:rFonts w:ascii="Calibri" w:eastAsia="Simsun (Founder Extended)" w:hAnsi="Calibri" w:cs="Calibri"/>
                <w:b/>
                <w:lang w:val="en-GB"/>
              </w:rPr>
              <w:t>ΧΡΗΜΑΤΟΔΟΤΗΣΗ ΚΟΣΤΟΥΣ ΕΠΕΝΔΥΣΗΣ</w:t>
            </w:r>
          </w:p>
        </w:tc>
      </w:tr>
      <w:tr w:rsidR="00C02349" w:rsidRPr="00C02349" w14:paraId="41BAEFA3"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tcPr>
          <w:p w14:paraId="3E7644EB" w14:textId="77777777" w:rsidR="00C02349" w:rsidRPr="00C02349" w:rsidRDefault="00C02349" w:rsidP="00C02349">
            <w:pPr>
              <w:spacing w:after="0" w:line="300" w:lineRule="atLeast"/>
              <w:rPr>
                <w:rFonts w:ascii="Calibri" w:eastAsia="Times New Roman" w:hAnsi="Calibri" w:cs="Calibri"/>
                <w:b/>
                <w:lang w:val="el-GR"/>
              </w:rPr>
            </w:pPr>
          </w:p>
        </w:tc>
        <w:tc>
          <w:tcPr>
            <w:tcW w:w="2653" w:type="dxa"/>
            <w:tcBorders>
              <w:top w:val="inset" w:sz="6" w:space="0" w:color="auto"/>
              <w:left w:val="inset" w:sz="6" w:space="0" w:color="auto"/>
              <w:bottom w:val="inset" w:sz="6" w:space="0" w:color="auto"/>
              <w:right w:val="inset" w:sz="6" w:space="0" w:color="auto"/>
            </w:tcBorders>
            <w:hideMark/>
          </w:tcPr>
          <w:p w14:paraId="5A3ECB21" w14:textId="77777777" w:rsidR="00C02349" w:rsidRPr="00C02349" w:rsidRDefault="00C02349" w:rsidP="00C02349">
            <w:pPr>
              <w:spacing w:after="0" w:line="300" w:lineRule="atLeast"/>
              <w:jc w:val="center"/>
              <w:rPr>
                <w:rFonts w:ascii="Calibri" w:eastAsia="Times New Roman" w:hAnsi="Calibri" w:cs="Calibri"/>
                <w:lang w:val="el-GR"/>
              </w:rPr>
            </w:pPr>
            <w:r w:rsidRPr="00C02349">
              <w:rPr>
                <w:rFonts w:ascii="Calibri" w:eastAsia="Times New Roman" w:hAnsi="Calibri" w:cs="Calibri"/>
                <w:b/>
                <w:bCs/>
                <w:lang w:val="el-GR"/>
              </w:rPr>
              <w:t>Ποσό (</w:t>
            </w:r>
            <w:r w:rsidRPr="00C02349">
              <w:rPr>
                <w:rFonts w:ascii="Calibri" w:eastAsia="Times New Roman" w:hAnsi="Calibri" w:cs="Calibri"/>
                <w:b/>
                <w:bCs/>
                <w:lang w:val="en-GB"/>
              </w:rPr>
              <w:t>€</w:t>
            </w:r>
            <w:r w:rsidRPr="00C02349">
              <w:rPr>
                <w:rFonts w:ascii="Calibri" w:eastAsia="Times New Roman" w:hAnsi="Calibri" w:cs="Calibri"/>
                <w:b/>
                <w:bCs/>
                <w:lang w:val="el-GR"/>
              </w:rPr>
              <w:t>)</w:t>
            </w:r>
          </w:p>
        </w:tc>
        <w:tc>
          <w:tcPr>
            <w:tcW w:w="2066" w:type="dxa"/>
            <w:tcBorders>
              <w:top w:val="inset" w:sz="6" w:space="0" w:color="auto"/>
              <w:left w:val="inset" w:sz="6" w:space="0" w:color="auto"/>
              <w:bottom w:val="inset" w:sz="6" w:space="0" w:color="auto"/>
              <w:right w:val="inset" w:sz="6" w:space="0" w:color="auto"/>
            </w:tcBorders>
            <w:hideMark/>
          </w:tcPr>
          <w:p w14:paraId="36039013"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Times New Roman" w:hAnsi="Calibri" w:cs="Calibri"/>
                <w:b/>
                <w:bCs/>
                <w:lang w:val="el-GR"/>
              </w:rPr>
              <w:t>Ποσοστό (%)</w:t>
            </w:r>
          </w:p>
        </w:tc>
      </w:tr>
      <w:tr w:rsidR="00C02349" w:rsidRPr="00C02349" w14:paraId="74A576CB"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3B8805AD" w14:textId="77777777" w:rsidR="00C02349" w:rsidRPr="00C02349" w:rsidRDefault="00C02349" w:rsidP="00C02349">
            <w:pPr>
              <w:spacing w:after="0" w:line="300" w:lineRule="atLeast"/>
              <w:rPr>
                <w:rFonts w:ascii="Calibri" w:eastAsia="Times New Roman" w:hAnsi="Calibri" w:cs="Calibri"/>
              </w:rPr>
            </w:pPr>
            <w:r w:rsidRPr="00C02349">
              <w:rPr>
                <w:rFonts w:ascii="Calibri" w:eastAsia="Times New Roman" w:hAnsi="Calibri" w:cs="Calibri"/>
                <w:lang w:val="el-GR"/>
              </w:rPr>
              <w:t>Ίδια συμμετοχή</w:t>
            </w:r>
          </w:p>
        </w:tc>
        <w:tc>
          <w:tcPr>
            <w:tcW w:w="2653" w:type="dxa"/>
            <w:tcBorders>
              <w:top w:val="inset" w:sz="6" w:space="0" w:color="auto"/>
              <w:left w:val="inset" w:sz="6" w:space="0" w:color="auto"/>
              <w:bottom w:val="inset" w:sz="6" w:space="0" w:color="auto"/>
              <w:right w:val="inset" w:sz="6" w:space="0" w:color="auto"/>
            </w:tcBorders>
          </w:tcPr>
          <w:p w14:paraId="6C4E7FEF" w14:textId="77777777" w:rsidR="00C02349" w:rsidRPr="00C02349" w:rsidRDefault="00C02349" w:rsidP="00C02349">
            <w:pPr>
              <w:spacing w:after="0" w:line="300" w:lineRule="atLeast"/>
              <w:rPr>
                <w:rFonts w:ascii="Calibri" w:eastAsia="Times New Roman" w:hAnsi="Calibri" w:cs="Calibri"/>
              </w:rPr>
            </w:pPr>
          </w:p>
        </w:tc>
        <w:tc>
          <w:tcPr>
            <w:tcW w:w="2066" w:type="dxa"/>
            <w:tcBorders>
              <w:top w:val="inset" w:sz="6" w:space="0" w:color="auto"/>
              <w:left w:val="inset" w:sz="6" w:space="0" w:color="auto"/>
              <w:bottom w:val="inset" w:sz="6" w:space="0" w:color="auto"/>
              <w:right w:val="inset" w:sz="6" w:space="0" w:color="auto"/>
            </w:tcBorders>
          </w:tcPr>
          <w:p w14:paraId="1A8ED59C"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471DBED7"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0ACB41A3" w14:textId="77777777" w:rsidR="00C02349" w:rsidRPr="00C02349" w:rsidRDefault="00C02349" w:rsidP="00C02349">
            <w:pPr>
              <w:spacing w:after="0" w:line="300" w:lineRule="atLeast"/>
              <w:rPr>
                <w:rFonts w:ascii="Calibri" w:eastAsia="Times New Roman" w:hAnsi="Calibri" w:cs="Calibri"/>
              </w:rPr>
            </w:pPr>
            <w:r w:rsidRPr="00C02349">
              <w:rPr>
                <w:rFonts w:ascii="Calibri" w:eastAsia="Times New Roman" w:hAnsi="Calibri" w:cs="Calibri"/>
                <w:lang w:val="el-GR"/>
              </w:rPr>
              <w:t>Δάνεια</w:t>
            </w:r>
          </w:p>
        </w:tc>
        <w:tc>
          <w:tcPr>
            <w:tcW w:w="2653" w:type="dxa"/>
            <w:tcBorders>
              <w:top w:val="inset" w:sz="6" w:space="0" w:color="auto"/>
              <w:left w:val="inset" w:sz="6" w:space="0" w:color="auto"/>
              <w:bottom w:val="inset" w:sz="6" w:space="0" w:color="auto"/>
              <w:right w:val="inset" w:sz="6" w:space="0" w:color="auto"/>
            </w:tcBorders>
          </w:tcPr>
          <w:p w14:paraId="32A1AF4E" w14:textId="77777777" w:rsidR="00C02349" w:rsidRPr="00C02349" w:rsidRDefault="00C02349" w:rsidP="00C02349">
            <w:pPr>
              <w:spacing w:after="0" w:line="300" w:lineRule="atLeast"/>
              <w:rPr>
                <w:rFonts w:ascii="Calibri" w:eastAsia="Times New Roman" w:hAnsi="Calibri" w:cs="Calibri"/>
              </w:rPr>
            </w:pPr>
          </w:p>
        </w:tc>
        <w:tc>
          <w:tcPr>
            <w:tcW w:w="2066" w:type="dxa"/>
            <w:tcBorders>
              <w:top w:val="inset" w:sz="6" w:space="0" w:color="auto"/>
              <w:left w:val="inset" w:sz="6" w:space="0" w:color="auto"/>
              <w:bottom w:val="inset" w:sz="6" w:space="0" w:color="auto"/>
              <w:right w:val="inset" w:sz="6" w:space="0" w:color="auto"/>
            </w:tcBorders>
          </w:tcPr>
          <w:p w14:paraId="7FCF19CD"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546F9114"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5B2F1133" w14:textId="77777777" w:rsidR="00C02349" w:rsidRPr="00C02349" w:rsidRDefault="00C02349" w:rsidP="00C02349">
            <w:pPr>
              <w:spacing w:after="0" w:line="300" w:lineRule="atLeast"/>
              <w:rPr>
                <w:rFonts w:ascii="Calibri" w:eastAsia="Times New Roman" w:hAnsi="Calibri" w:cs="Calibri"/>
              </w:rPr>
            </w:pPr>
            <w:r w:rsidRPr="00C02349">
              <w:rPr>
                <w:rFonts w:ascii="Calibri" w:eastAsia="Times New Roman" w:hAnsi="Calibri" w:cs="Calibri"/>
                <w:lang w:val="el-GR"/>
              </w:rPr>
              <w:t>Δημόσια Δαπάνη</w:t>
            </w:r>
          </w:p>
        </w:tc>
        <w:tc>
          <w:tcPr>
            <w:tcW w:w="2653" w:type="dxa"/>
            <w:tcBorders>
              <w:top w:val="inset" w:sz="6" w:space="0" w:color="auto"/>
              <w:left w:val="inset" w:sz="6" w:space="0" w:color="auto"/>
              <w:bottom w:val="inset" w:sz="6" w:space="0" w:color="auto"/>
              <w:right w:val="inset" w:sz="6" w:space="0" w:color="auto"/>
            </w:tcBorders>
          </w:tcPr>
          <w:p w14:paraId="37B3BC3A" w14:textId="77777777" w:rsidR="00C02349" w:rsidRPr="00C02349" w:rsidRDefault="00C02349" w:rsidP="00C02349">
            <w:pPr>
              <w:spacing w:after="0" w:line="300" w:lineRule="atLeast"/>
              <w:rPr>
                <w:rFonts w:ascii="Calibri" w:eastAsia="Times New Roman" w:hAnsi="Calibri" w:cs="Calibri"/>
              </w:rPr>
            </w:pPr>
          </w:p>
        </w:tc>
        <w:tc>
          <w:tcPr>
            <w:tcW w:w="2066" w:type="dxa"/>
            <w:tcBorders>
              <w:top w:val="inset" w:sz="6" w:space="0" w:color="auto"/>
              <w:left w:val="inset" w:sz="6" w:space="0" w:color="auto"/>
              <w:bottom w:val="inset" w:sz="6" w:space="0" w:color="auto"/>
              <w:right w:val="inset" w:sz="6" w:space="0" w:color="auto"/>
            </w:tcBorders>
          </w:tcPr>
          <w:p w14:paraId="0548C9BA"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34AE072E"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571D820F" w14:textId="77777777" w:rsidR="00C02349" w:rsidRPr="00C02349" w:rsidRDefault="00C02349" w:rsidP="00C02349">
            <w:pPr>
              <w:spacing w:after="0" w:line="300" w:lineRule="atLeast"/>
              <w:rPr>
                <w:rFonts w:ascii="Calibri" w:eastAsia="Times New Roman" w:hAnsi="Calibri" w:cs="Calibri"/>
              </w:rPr>
            </w:pPr>
            <w:r w:rsidRPr="00C02349">
              <w:rPr>
                <w:rFonts w:ascii="Calibri" w:eastAsia="Times New Roman" w:hAnsi="Calibri" w:cs="Calibri"/>
                <w:b/>
                <w:bCs/>
                <w:lang w:val="el-GR"/>
              </w:rPr>
              <w:t>Σύνολο</w:t>
            </w:r>
          </w:p>
        </w:tc>
        <w:tc>
          <w:tcPr>
            <w:tcW w:w="2653" w:type="dxa"/>
            <w:tcBorders>
              <w:top w:val="inset" w:sz="6" w:space="0" w:color="auto"/>
              <w:left w:val="inset" w:sz="6" w:space="0" w:color="auto"/>
              <w:bottom w:val="inset" w:sz="6" w:space="0" w:color="auto"/>
              <w:right w:val="inset" w:sz="6" w:space="0" w:color="auto"/>
            </w:tcBorders>
          </w:tcPr>
          <w:p w14:paraId="22135277" w14:textId="77777777" w:rsidR="00C02349" w:rsidRPr="00C02349" w:rsidRDefault="00C02349" w:rsidP="00C02349">
            <w:pPr>
              <w:spacing w:after="0" w:line="300" w:lineRule="atLeast"/>
              <w:rPr>
                <w:rFonts w:ascii="Calibri" w:eastAsia="Times New Roman" w:hAnsi="Calibri" w:cs="Calibri"/>
              </w:rPr>
            </w:pPr>
          </w:p>
        </w:tc>
        <w:tc>
          <w:tcPr>
            <w:tcW w:w="2066" w:type="dxa"/>
            <w:tcBorders>
              <w:top w:val="inset" w:sz="6" w:space="0" w:color="auto"/>
              <w:left w:val="inset" w:sz="6" w:space="0" w:color="auto"/>
              <w:bottom w:val="inset" w:sz="6" w:space="0" w:color="auto"/>
              <w:right w:val="inset" w:sz="6" w:space="0" w:color="auto"/>
            </w:tcBorders>
          </w:tcPr>
          <w:p w14:paraId="5A4F70FA"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26F008DA" w14:textId="77777777" w:rsidTr="00E55D8F">
        <w:trPr>
          <w:trHeight w:val="397"/>
          <w:tblCellSpacing w:w="20" w:type="dxa"/>
        </w:trPr>
        <w:tc>
          <w:tcPr>
            <w:tcW w:w="9865" w:type="dxa"/>
            <w:gridSpan w:val="3"/>
            <w:tcBorders>
              <w:top w:val="inset" w:sz="6" w:space="0" w:color="auto"/>
              <w:left w:val="inset" w:sz="6" w:space="0" w:color="auto"/>
              <w:bottom w:val="inset" w:sz="6" w:space="0" w:color="auto"/>
              <w:right w:val="inset" w:sz="6" w:space="0" w:color="auto"/>
            </w:tcBorders>
            <w:shd w:val="clear" w:color="auto" w:fill="D9D9D9"/>
            <w:hideMark/>
          </w:tcPr>
          <w:p w14:paraId="135639D1"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4.2</w:t>
            </w:r>
            <w:r w:rsidRPr="00C02349">
              <w:rPr>
                <w:rFonts w:ascii="Times New Roman" w:eastAsia="Times New Roman" w:hAnsi="Times New Roman" w:cs="Times New Roman"/>
                <w:sz w:val="24"/>
                <w:szCs w:val="24"/>
                <w:lang w:val="el-GR"/>
              </w:rPr>
              <w:t xml:space="preserve"> </w:t>
            </w:r>
            <w:r w:rsidRPr="00C02349">
              <w:rPr>
                <w:rFonts w:ascii="Calibri" w:eastAsia="Simsun (Founder Extended)" w:hAnsi="Calibri" w:cs="Calibri"/>
                <w:b/>
                <w:lang w:val="el-GR"/>
              </w:rPr>
              <w:t>ΚΑΤΗΓΟΡΙΕΣ ΕΠΙΛΕΞΙΜΩΝ ΕΠΕΝΔΥΣΕΩΝ</w:t>
            </w:r>
            <w:r w:rsidRPr="00C02349">
              <w:rPr>
                <w:rFonts w:ascii="Calibri" w:eastAsia="Simsun (Founder Extended)" w:hAnsi="Calibri" w:cs="Calibri"/>
                <w:i/>
                <w:vertAlign w:val="superscript"/>
                <w:lang w:val="el-GR"/>
              </w:rPr>
              <w:footnoteReference w:id="1"/>
            </w:r>
          </w:p>
        </w:tc>
      </w:tr>
      <w:tr w:rsidR="00C02349" w:rsidRPr="00C02349" w14:paraId="5694BF76" w14:textId="77777777" w:rsidTr="000F7401">
        <w:trPr>
          <w:trHeight w:val="17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61904A31" w14:textId="77777777" w:rsidR="00C02349" w:rsidRPr="00C02349" w:rsidRDefault="00C02349" w:rsidP="00C02349">
            <w:pPr>
              <w:spacing w:after="0" w:line="300" w:lineRule="atLeast"/>
              <w:jc w:val="center"/>
              <w:rPr>
                <w:rFonts w:ascii="Calibri" w:eastAsia="Times New Roman" w:hAnsi="Calibri" w:cs="Calibri"/>
                <w:b/>
                <w:lang w:val="el-GR"/>
              </w:rPr>
            </w:pPr>
            <w:r w:rsidRPr="00C02349">
              <w:rPr>
                <w:rFonts w:ascii="Calibri" w:eastAsia="Times New Roman" w:hAnsi="Calibri" w:cs="Calibri"/>
                <w:b/>
                <w:lang w:val="el-GR"/>
              </w:rPr>
              <w:t>Προτεινόμενες Επενδύσεις</w:t>
            </w:r>
            <w:r w:rsidRPr="00C02349">
              <w:rPr>
                <w:rFonts w:ascii="Calibri" w:eastAsia="Times New Roman" w:hAnsi="Calibri" w:cs="Calibri"/>
                <w:b/>
                <w:vertAlign w:val="superscript"/>
                <w:lang w:val="el-GR"/>
              </w:rPr>
              <w:footnoteReference w:id="2"/>
            </w:r>
          </w:p>
        </w:tc>
        <w:tc>
          <w:tcPr>
            <w:tcW w:w="2653" w:type="dxa"/>
            <w:tcBorders>
              <w:top w:val="inset" w:sz="6" w:space="0" w:color="auto"/>
              <w:left w:val="inset" w:sz="6" w:space="0" w:color="auto"/>
              <w:bottom w:val="inset" w:sz="6" w:space="0" w:color="auto"/>
              <w:right w:val="inset" w:sz="6" w:space="0" w:color="auto"/>
            </w:tcBorders>
            <w:hideMark/>
          </w:tcPr>
          <w:p w14:paraId="498A76C8" w14:textId="77777777" w:rsidR="00C02349" w:rsidRPr="00C02349" w:rsidRDefault="00C02349" w:rsidP="00C02349">
            <w:pPr>
              <w:spacing w:after="0" w:line="300" w:lineRule="atLeast"/>
              <w:jc w:val="center"/>
              <w:rPr>
                <w:rFonts w:ascii="Calibri" w:eastAsia="Times New Roman" w:hAnsi="Calibri" w:cs="Calibri"/>
                <w:b/>
                <w:bCs/>
                <w:lang w:val="el-GR"/>
              </w:rPr>
            </w:pPr>
            <w:r w:rsidRPr="00C02349">
              <w:rPr>
                <w:rFonts w:ascii="Calibri" w:eastAsia="Times New Roman" w:hAnsi="Calibri" w:cs="Calibri"/>
                <w:b/>
                <w:bCs/>
                <w:lang w:val="el-GR"/>
              </w:rPr>
              <w:t>Ποσό (χωρίς ΦΠΑ) (€)</w:t>
            </w:r>
          </w:p>
        </w:tc>
        <w:tc>
          <w:tcPr>
            <w:tcW w:w="2066" w:type="dxa"/>
            <w:tcBorders>
              <w:top w:val="inset" w:sz="6" w:space="0" w:color="auto"/>
              <w:left w:val="inset" w:sz="6" w:space="0" w:color="auto"/>
              <w:bottom w:val="inset" w:sz="6" w:space="0" w:color="auto"/>
              <w:right w:val="inset" w:sz="6" w:space="0" w:color="auto"/>
            </w:tcBorders>
            <w:hideMark/>
          </w:tcPr>
          <w:p w14:paraId="5FFBB67D"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Times New Roman" w:hAnsi="Calibri" w:cs="Calibri"/>
                <w:b/>
                <w:bCs/>
                <w:lang w:val="el-GR"/>
              </w:rPr>
              <w:t>Ποσοστό (%)</w:t>
            </w:r>
          </w:p>
        </w:tc>
      </w:tr>
      <w:tr w:rsidR="00C02349" w:rsidRPr="00F80872" w14:paraId="64428718"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2381FAD8" w14:textId="4ECFC954"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 xml:space="preserve">Διαμόρφωση και Κατασκευή Ειδικών Χώρων Κτηριακών Εγκαταστάσεων  </w:t>
            </w:r>
          </w:p>
        </w:tc>
        <w:tc>
          <w:tcPr>
            <w:tcW w:w="2653" w:type="dxa"/>
            <w:tcBorders>
              <w:top w:val="inset" w:sz="6" w:space="0" w:color="auto"/>
              <w:left w:val="inset" w:sz="6" w:space="0" w:color="auto"/>
              <w:bottom w:val="inset" w:sz="6" w:space="0" w:color="auto"/>
              <w:right w:val="inset" w:sz="6" w:space="0" w:color="auto"/>
            </w:tcBorders>
          </w:tcPr>
          <w:p w14:paraId="4C80F64D"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0A75CCE8"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6D33D0CB"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67458101"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Εξοπλισμός και Μηχανήματα</w:t>
            </w:r>
          </w:p>
        </w:tc>
        <w:tc>
          <w:tcPr>
            <w:tcW w:w="2653" w:type="dxa"/>
            <w:tcBorders>
              <w:top w:val="inset" w:sz="6" w:space="0" w:color="auto"/>
              <w:left w:val="inset" w:sz="6" w:space="0" w:color="auto"/>
              <w:bottom w:val="inset" w:sz="6" w:space="0" w:color="auto"/>
              <w:right w:val="inset" w:sz="6" w:space="0" w:color="auto"/>
            </w:tcBorders>
          </w:tcPr>
          <w:p w14:paraId="7072E2AB"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026EBC20"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230ECB2A"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77DDEC4A"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Λογισμικά</w:t>
            </w:r>
          </w:p>
        </w:tc>
        <w:tc>
          <w:tcPr>
            <w:tcW w:w="2653" w:type="dxa"/>
            <w:tcBorders>
              <w:top w:val="inset" w:sz="6" w:space="0" w:color="auto"/>
              <w:left w:val="inset" w:sz="6" w:space="0" w:color="auto"/>
              <w:bottom w:val="inset" w:sz="6" w:space="0" w:color="auto"/>
              <w:right w:val="inset" w:sz="6" w:space="0" w:color="auto"/>
            </w:tcBorders>
          </w:tcPr>
          <w:p w14:paraId="17BEBD0F"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0B67AAC4"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F80872" w14:paraId="29F71AE4"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0994D950"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Ανάθεση Εργασιών (Σύμβουλοι, Εμπειρογνώμονες, Τεχνικά Έξοδα)</w:t>
            </w:r>
          </w:p>
        </w:tc>
        <w:tc>
          <w:tcPr>
            <w:tcW w:w="2653" w:type="dxa"/>
            <w:tcBorders>
              <w:top w:val="inset" w:sz="6" w:space="0" w:color="auto"/>
              <w:left w:val="inset" w:sz="6" w:space="0" w:color="auto"/>
              <w:bottom w:val="inset" w:sz="6" w:space="0" w:color="auto"/>
              <w:right w:val="inset" w:sz="6" w:space="0" w:color="auto"/>
            </w:tcBorders>
          </w:tcPr>
          <w:p w14:paraId="2E617761"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6C2D893F"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6A395587" w14:textId="77777777" w:rsidTr="000F7401">
        <w:trPr>
          <w:trHeight w:val="900"/>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07CF70FA" w14:textId="77777777" w:rsidR="00C02349" w:rsidRPr="000F7401" w:rsidRDefault="00C02349" w:rsidP="00C02349">
            <w:pPr>
              <w:numPr>
                <w:ilvl w:val="2"/>
                <w:numId w:val="1"/>
              </w:numPr>
              <w:spacing w:after="0" w:line="300" w:lineRule="atLeast"/>
              <w:ind w:left="709" w:hanging="709"/>
              <w:rPr>
                <w:rFonts w:ascii="Calibri" w:eastAsia="Times New Roman" w:hAnsi="Calibri" w:cs="Calibri"/>
                <w:b/>
                <w:lang w:val="el-GR"/>
              </w:rPr>
            </w:pPr>
            <w:r w:rsidRPr="000F7401">
              <w:rPr>
                <w:rFonts w:ascii="Calibri" w:eastAsia="Times New Roman" w:hAnsi="Calibri" w:cs="Calibri"/>
                <w:b/>
                <w:lang w:val="el-GR"/>
              </w:rPr>
              <w:t>Προβολή και Προώθηση</w:t>
            </w:r>
            <w:r w:rsidRPr="000F7401">
              <w:rPr>
                <w:rFonts w:ascii="Calibri" w:eastAsia="Times New Roman" w:hAnsi="Calibri" w:cs="Calibri"/>
                <w:b/>
                <w:i/>
                <w:lang w:val="el-GR"/>
              </w:rPr>
              <w:t xml:space="preserve"> (μέχρι 15%)</w:t>
            </w:r>
          </w:p>
        </w:tc>
        <w:tc>
          <w:tcPr>
            <w:tcW w:w="2653" w:type="dxa"/>
            <w:tcBorders>
              <w:top w:val="inset" w:sz="6" w:space="0" w:color="auto"/>
              <w:left w:val="inset" w:sz="6" w:space="0" w:color="auto"/>
              <w:bottom w:val="inset" w:sz="6" w:space="0" w:color="auto"/>
              <w:right w:val="inset" w:sz="6" w:space="0" w:color="auto"/>
            </w:tcBorders>
          </w:tcPr>
          <w:p w14:paraId="3C2DD99F" w14:textId="77777777" w:rsidR="00C02349" w:rsidRPr="00C02349" w:rsidRDefault="00C02349" w:rsidP="00C02349">
            <w:pPr>
              <w:spacing w:after="0" w:line="300" w:lineRule="atLeast"/>
              <w:rPr>
                <w:rFonts w:ascii="Calibri" w:eastAsia="Times New Roman" w:hAnsi="Calibri" w:cs="Calibri"/>
                <w:lang w:val="el-GR"/>
              </w:rPr>
            </w:pPr>
          </w:p>
        </w:tc>
        <w:tc>
          <w:tcPr>
            <w:tcW w:w="2066" w:type="dxa"/>
            <w:tcBorders>
              <w:top w:val="inset" w:sz="6" w:space="0" w:color="auto"/>
              <w:left w:val="inset" w:sz="6" w:space="0" w:color="auto"/>
              <w:bottom w:val="inset" w:sz="6" w:space="0" w:color="auto"/>
              <w:right w:val="inset" w:sz="6" w:space="0" w:color="auto"/>
            </w:tcBorders>
          </w:tcPr>
          <w:p w14:paraId="46028872" w14:textId="77777777" w:rsidR="00C02349" w:rsidRPr="00C02349" w:rsidRDefault="00C02349" w:rsidP="00C02349">
            <w:pPr>
              <w:spacing w:after="0" w:line="300" w:lineRule="atLeast"/>
              <w:jc w:val="right"/>
              <w:rPr>
                <w:rFonts w:ascii="Calibri" w:eastAsia="Simsun (Founder Extended)" w:hAnsi="Calibri" w:cs="Calibri"/>
                <w:b/>
                <w:lang w:val="el-GR"/>
              </w:rPr>
            </w:pPr>
          </w:p>
        </w:tc>
      </w:tr>
      <w:tr w:rsidR="00C02349" w:rsidRPr="00C02349" w14:paraId="602E8334" w14:textId="77777777" w:rsidTr="00E55D8F">
        <w:trPr>
          <w:trHeight w:val="397"/>
          <w:tblCellSpacing w:w="20" w:type="dxa"/>
        </w:trPr>
        <w:tc>
          <w:tcPr>
            <w:tcW w:w="5066" w:type="dxa"/>
            <w:tcBorders>
              <w:top w:val="inset" w:sz="6" w:space="0" w:color="auto"/>
              <w:left w:val="inset" w:sz="6" w:space="0" w:color="auto"/>
              <w:bottom w:val="inset" w:sz="6" w:space="0" w:color="auto"/>
              <w:right w:val="inset" w:sz="6" w:space="0" w:color="auto"/>
            </w:tcBorders>
            <w:hideMark/>
          </w:tcPr>
          <w:p w14:paraId="34930D43" w14:textId="77777777" w:rsidR="00C02349" w:rsidRPr="00C02349" w:rsidRDefault="00C02349" w:rsidP="00C02349">
            <w:pPr>
              <w:spacing w:after="0" w:line="300" w:lineRule="atLeast"/>
              <w:rPr>
                <w:rFonts w:ascii="Calibri" w:eastAsia="Times New Roman" w:hAnsi="Calibri" w:cs="Calibri"/>
                <w:b/>
                <w:u w:val="single"/>
                <w:lang w:val="el-GR"/>
              </w:rPr>
            </w:pPr>
            <w:r w:rsidRPr="00C02349">
              <w:rPr>
                <w:rFonts w:ascii="Calibri" w:eastAsia="Times New Roman" w:hAnsi="Calibri" w:cs="Calibri"/>
                <w:b/>
                <w:bCs/>
                <w:u w:val="single"/>
                <w:lang w:val="el-GR"/>
              </w:rPr>
              <w:t>Συνολικό Ποσό Πρότασης (χωρίς ΦΠΑ)</w:t>
            </w:r>
          </w:p>
        </w:tc>
        <w:tc>
          <w:tcPr>
            <w:tcW w:w="4759" w:type="dxa"/>
            <w:gridSpan w:val="2"/>
            <w:tcBorders>
              <w:top w:val="inset" w:sz="6" w:space="0" w:color="auto"/>
              <w:left w:val="inset" w:sz="6" w:space="0" w:color="auto"/>
              <w:bottom w:val="inset" w:sz="6" w:space="0" w:color="auto"/>
              <w:right w:val="inset" w:sz="6" w:space="0" w:color="auto"/>
            </w:tcBorders>
            <w:vAlign w:val="center"/>
            <w:hideMark/>
          </w:tcPr>
          <w:p w14:paraId="0870886D"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Times New Roman" w:hAnsi="Calibri" w:cs="Calibri"/>
                <w:b/>
                <w:bCs/>
                <w:lang w:val="el-GR"/>
              </w:rPr>
              <w:t>€</w:t>
            </w:r>
          </w:p>
        </w:tc>
      </w:tr>
    </w:tbl>
    <w:p w14:paraId="736C5846" w14:textId="77777777" w:rsidR="00C02349" w:rsidRPr="00C02349" w:rsidRDefault="00C02349" w:rsidP="00C02349">
      <w:pPr>
        <w:spacing w:after="0" w:line="240" w:lineRule="auto"/>
        <w:rPr>
          <w:rFonts w:ascii="Calibri" w:eastAsia="Times New Roman" w:hAnsi="Calibri" w:cs="Calibri"/>
          <w:b/>
          <w:lang w:val="el-GR"/>
        </w:rPr>
      </w:pPr>
    </w:p>
    <w:p w14:paraId="1E837556" w14:textId="77777777" w:rsidR="00C02349" w:rsidRPr="00C02349" w:rsidRDefault="00C02349" w:rsidP="00C02349">
      <w:pPr>
        <w:spacing w:after="0" w:line="240" w:lineRule="auto"/>
        <w:rPr>
          <w:rFonts w:ascii="Calibri" w:eastAsia="Times New Roman" w:hAnsi="Calibri" w:cs="Calibri"/>
          <w:b/>
          <w:lang w:val="el-GR"/>
        </w:rPr>
      </w:pPr>
    </w:p>
    <w:p w14:paraId="34391A1E" w14:textId="77777777" w:rsidR="00C02349" w:rsidRPr="00C02349" w:rsidRDefault="00C02349" w:rsidP="00C02349">
      <w:pPr>
        <w:spacing w:after="0" w:line="240" w:lineRule="auto"/>
        <w:rPr>
          <w:rFonts w:ascii="Calibri" w:eastAsia="Times New Roman" w:hAnsi="Calibri" w:cs="Calibri"/>
          <w:b/>
          <w:lang w:val="el-GR"/>
        </w:rPr>
      </w:pPr>
    </w:p>
    <w:tbl>
      <w:tblPr>
        <w:tblW w:w="994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755"/>
        <w:gridCol w:w="3377"/>
        <w:gridCol w:w="1276"/>
        <w:gridCol w:w="1559"/>
        <w:gridCol w:w="1701"/>
        <w:gridCol w:w="1276"/>
      </w:tblGrid>
      <w:tr w:rsidR="00C02349" w:rsidRPr="00C02349" w14:paraId="104040D9" w14:textId="77777777" w:rsidTr="00E55D8F">
        <w:trPr>
          <w:tblCellSpacing w:w="20" w:type="dxa"/>
        </w:trPr>
        <w:tc>
          <w:tcPr>
            <w:tcW w:w="9864" w:type="dxa"/>
            <w:gridSpan w:val="6"/>
            <w:tcBorders>
              <w:top w:val="inset" w:sz="6" w:space="0" w:color="auto"/>
              <w:left w:val="inset" w:sz="6" w:space="0" w:color="auto"/>
              <w:bottom w:val="inset" w:sz="6" w:space="0" w:color="auto"/>
              <w:right w:val="inset" w:sz="6" w:space="0" w:color="auto"/>
            </w:tcBorders>
            <w:shd w:val="clear" w:color="auto" w:fill="D9D9D9"/>
          </w:tcPr>
          <w:p w14:paraId="0DABBB61" w14:textId="77777777" w:rsidR="00C02349" w:rsidRPr="00C02349" w:rsidRDefault="00C02349" w:rsidP="00C02349">
            <w:pPr>
              <w:spacing w:after="0" w:line="300" w:lineRule="atLeast"/>
              <w:rPr>
                <w:rFonts w:ascii="Calibri" w:eastAsia="Times New Roman" w:hAnsi="Calibri" w:cs="Calibri"/>
                <w:b/>
                <w:bCs/>
                <w:lang w:val="el-GR"/>
              </w:rPr>
            </w:pPr>
            <w:r w:rsidRPr="00C02349">
              <w:rPr>
                <w:rFonts w:ascii="Calibri" w:eastAsia="Times New Roman" w:hAnsi="Calibri" w:cs="Calibri"/>
                <w:b/>
                <w:bCs/>
                <w:lang w:val="el-GR"/>
              </w:rPr>
              <w:lastRenderedPageBreak/>
              <w:t>5. ΔΕΙΚΤΕΣ ΥΛΟΠΟΙΗΣΗΣ ΕΡΓΟΥ</w:t>
            </w:r>
          </w:p>
        </w:tc>
      </w:tr>
      <w:tr w:rsidR="00C02349" w:rsidRPr="00C02349" w14:paraId="22969FBA" w14:textId="77777777" w:rsidTr="00E55D8F">
        <w:trPr>
          <w:trHeight w:val="397"/>
          <w:tblCellSpacing w:w="20" w:type="dxa"/>
        </w:trPr>
        <w:tc>
          <w:tcPr>
            <w:tcW w:w="9864" w:type="dxa"/>
            <w:gridSpan w:val="6"/>
            <w:tcBorders>
              <w:top w:val="inset" w:sz="6" w:space="0" w:color="auto"/>
              <w:left w:val="inset" w:sz="6" w:space="0" w:color="auto"/>
              <w:bottom w:val="inset" w:sz="6" w:space="0" w:color="auto"/>
              <w:right w:val="inset" w:sz="6" w:space="0" w:color="auto"/>
            </w:tcBorders>
            <w:shd w:val="clear" w:color="auto" w:fill="D9D9D9"/>
          </w:tcPr>
          <w:p w14:paraId="0C0478B0" w14:textId="77777777" w:rsidR="00C02349" w:rsidRPr="00C02349" w:rsidRDefault="00C02349" w:rsidP="00C02349">
            <w:pPr>
              <w:spacing w:after="0" w:line="300" w:lineRule="atLeast"/>
              <w:rPr>
                <w:rFonts w:ascii="Calibri" w:eastAsia="Simsun (Founder Extended)" w:hAnsi="Calibri" w:cs="Calibri"/>
                <w:b/>
                <w:lang w:val="el-GR"/>
              </w:rPr>
            </w:pPr>
            <w:r w:rsidRPr="00C02349">
              <w:rPr>
                <w:rFonts w:ascii="Calibri" w:eastAsia="Simsun (Founder Extended)" w:hAnsi="Calibri" w:cs="Calibri"/>
                <w:b/>
                <w:lang w:val="el-GR"/>
              </w:rPr>
              <w:t xml:space="preserve">5.1 ΔΕΙΚΤΕΣ ΑΠΟΤΕΛΕΣΜΑΤΟΣ </w:t>
            </w:r>
          </w:p>
        </w:tc>
      </w:tr>
      <w:tr w:rsidR="00C02349" w:rsidRPr="00C02349" w14:paraId="0EEAFCFE" w14:textId="77777777" w:rsidTr="00E55D8F">
        <w:trPr>
          <w:tblCellSpacing w:w="20" w:type="dxa"/>
        </w:trPr>
        <w:tc>
          <w:tcPr>
            <w:tcW w:w="695" w:type="dxa"/>
            <w:tcBorders>
              <w:top w:val="inset" w:sz="6" w:space="0" w:color="auto"/>
              <w:left w:val="inset" w:sz="6" w:space="0" w:color="auto"/>
              <w:bottom w:val="inset" w:sz="6" w:space="0" w:color="auto"/>
              <w:right w:val="inset" w:sz="6" w:space="0" w:color="auto"/>
            </w:tcBorders>
          </w:tcPr>
          <w:p w14:paraId="077A675C"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Times New Roman" w:hAnsi="Calibri" w:cs="Calibri"/>
                <w:b/>
                <w:lang w:val="el-GR"/>
              </w:rPr>
              <w:t>Α/Α</w:t>
            </w:r>
          </w:p>
        </w:tc>
        <w:tc>
          <w:tcPr>
            <w:tcW w:w="3337" w:type="dxa"/>
            <w:tcBorders>
              <w:top w:val="inset" w:sz="6" w:space="0" w:color="auto"/>
              <w:left w:val="inset" w:sz="6" w:space="0" w:color="auto"/>
              <w:bottom w:val="inset" w:sz="6" w:space="0" w:color="auto"/>
              <w:right w:val="inset" w:sz="6" w:space="0" w:color="auto"/>
            </w:tcBorders>
          </w:tcPr>
          <w:p w14:paraId="7DDBDE27"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Times New Roman" w:hAnsi="Calibri" w:cs="Calibri"/>
                <w:b/>
                <w:lang w:val="el-GR"/>
              </w:rPr>
              <w:t xml:space="preserve">Δείκτης </w:t>
            </w:r>
          </w:p>
        </w:tc>
        <w:tc>
          <w:tcPr>
            <w:tcW w:w="1236" w:type="dxa"/>
            <w:tcBorders>
              <w:top w:val="inset" w:sz="6" w:space="0" w:color="auto"/>
              <w:left w:val="inset" w:sz="6" w:space="0" w:color="auto"/>
              <w:bottom w:val="inset" w:sz="6" w:space="0" w:color="auto"/>
              <w:right w:val="inset" w:sz="6" w:space="0" w:color="auto"/>
            </w:tcBorders>
          </w:tcPr>
          <w:p w14:paraId="76E68509"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Μονάδα μέτρησης</w:t>
            </w:r>
          </w:p>
        </w:tc>
        <w:tc>
          <w:tcPr>
            <w:tcW w:w="1519" w:type="dxa"/>
            <w:tcBorders>
              <w:left w:val="inset" w:sz="6" w:space="0" w:color="auto"/>
              <w:right w:val="inset" w:sz="6" w:space="0" w:color="auto"/>
            </w:tcBorders>
          </w:tcPr>
          <w:p w14:paraId="048AA8AD"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Υφιστάμενη κατάσταση</w:t>
            </w:r>
          </w:p>
        </w:tc>
        <w:tc>
          <w:tcPr>
            <w:tcW w:w="1661" w:type="dxa"/>
            <w:tcBorders>
              <w:left w:val="inset" w:sz="6" w:space="0" w:color="auto"/>
              <w:right w:val="inset" w:sz="6" w:space="0" w:color="auto"/>
            </w:tcBorders>
          </w:tcPr>
          <w:p w14:paraId="5675B8CE"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Προβλεπόμενη κατάσταση</w:t>
            </w:r>
          </w:p>
        </w:tc>
        <w:tc>
          <w:tcPr>
            <w:tcW w:w="1216" w:type="dxa"/>
            <w:tcBorders>
              <w:left w:val="inset" w:sz="6" w:space="0" w:color="auto"/>
              <w:right w:val="inset" w:sz="6" w:space="0" w:color="auto"/>
            </w:tcBorders>
          </w:tcPr>
          <w:p w14:paraId="7D3FAD5E"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Τιμή στόχος</w:t>
            </w:r>
          </w:p>
        </w:tc>
      </w:tr>
      <w:tr w:rsidR="00C02349" w:rsidRPr="00C02349" w14:paraId="5ED919BA" w14:textId="77777777" w:rsidTr="00E55D8F">
        <w:trPr>
          <w:trHeight w:val="508"/>
          <w:tblCellSpacing w:w="20" w:type="dxa"/>
        </w:trPr>
        <w:tc>
          <w:tcPr>
            <w:tcW w:w="695" w:type="dxa"/>
            <w:tcBorders>
              <w:top w:val="inset" w:sz="6" w:space="0" w:color="auto"/>
              <w:left w:val="inset" w:sz="6" w:space="0" w:color="auto"/>
              <w:bottom w:val="inset" w:sz="6" w:space="0" w:color="auto"/>
              <w:right w:val="inset" w:sz="6" w:space="0" w:color="auto"/>
            </w:tcBorders>
          </w:tcPr>
          <w:p w14:paraId="67F849E7"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1.</w:t>
            </w:r>
          </w:p>
        </w:tc>
        <w:tc>
          <w:tcPr>
            <w:tcW w:w="3337" w:type="dxa"/>
            <w:tcBorders>
              <w:top w:val="inset" w:sz="6" w:space="0" w:color="auto"/>
              <w:left w:val="inset" w:sz="6" w:space="0" w:color="auto"/>
              <w:bottom w:val="inset" w:sz="6" w:space="0" w:color="auto"/>
              <w:right w:val="inset" w:sz="6" w:space="0" w:color="auto"/>
            </w:tcBorders>
          </w:tcPr>
          <w:p w14:paraId="3B381483" w14:textId="77777777" w:rsidR="00C02349" w:rsidRPr="00C02349" w:rsidRDefault="00C02349" w:rsidP="00C02349">
            <w:pPr>
              <w:spacing w:after="0" w:line="300" w:lineRule="atLeast"/>
              <w:rPr>
                <w:rFonts w:ascii="Calibri" w:eastAsia="Times New Roman" w:hAnsi="Calibri" w:cs="Calibri"/>
                <w:lang w:val="el-GR"/>
              </w:rPr>
            </w:pPr>
            <w:r w:rsidRPr="00C02349">
              <w:rPr>
                <w:rFonts w:ascii="Calibri" w:eastAsia="Times New Roman" w:hAnsi="Calibri" w:cs="Calibri"/>
                <w:lang w:val="el-GR"/>
              </w:rPr>
              <w:t>Απασχόληση που δημιουργείται (ΙΠΑ)</w:t>
            </w:r>
            <w:r w:rsidRPr="00C02349" w:rsidDel="00CD1C49">
              <w:rPr>
                <w:rFonts w:ascii="Calibri" w:eastAsia="Times New Roman" w:hAnsi="Calibri" w:cs="Calibri"/>
                <w:lang w:val="el-GR"/>
              </w:rPr>
              <w:t xml:space="preserve"> </w:t>
            </w:r>
          </w:p>
        </w:tc>
        <w:tc>
          <w:tcPr>
            <w:tcW w:w="1236" w:type="dxa"/>
            <w:tcBorders>
              <w:top w:val="inset" w:sz="6" w:space="0" w:color="auto"/>
              <w:left w:val="inset" w:sz="6" w:space="0" w:color="auto"/>
              <w:bottom w:val="inset" w:sz="6" w:space="0" w:color="auto"/>
              <w:right w:val="inset" w:sz="6" w:space="0" w:color="auto"/>
            </w:tcBorders>
          </w:tcPr>
          <w:p w14:paraId="7177A726" w14:textId="77777777" w:rsidR="00C02349" w:rsidRPr="00C02349" w:rsidRDefault="00C02349" w:rsidP="00C02349">
            <w:pPr>
              <w:spacing w:after="0" w:line="240" w:lineRule="auto"/>
              <w:jc w:val="center"/>
              <w:rPr>
                <w:rFonts w:ascii="Calibri" w:eastAsia="Simsun (Founder Extended)" w:hAnsi="Calibri" w:cs="Calibri"/>
                <w:lang w:val="el-GR"/>
              </w:rPr>
            </w:pPr>
            <w:r w:rsidRPr="00C02349">
              <w:rPr>
                <w:rFonts w:ascii="Calibri" w:eastAsia="Simsun (Founder Extended)" w:hAnsi="Calibri" w:cs="Calibri"/>
                <w:lang w:val="el-GR"/>
              </w:rPr>
              <w:t>Αριθμός</w:t>
            </w:r>
          </w:p>
        </w:tc>
        <w:tc>
          <w:tcPr>
            <w:tcW w:w="1519" w:type="dxa"/>
            <w:tcBorders>
              <w:left w:val="inset" w:sz="6" w:space="0" w:color="auto"/>
              <w:right w:val="inset" w:sz="6" w:space="0" w:color="auto"/>
            </w:tcBorders>
          </w:tcPr>
          <w:p w14:paraId="16545A8A"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661" w:type="dxa"/>
            <w:tcBorders>
              <w:left w:val="inset" w:sz="6" w:space="0" w:color="auto"/>
              <w:right w:val="inset" w:sz="6" w:space="0" w:color="auto"/>
            </w:tcBorders>
          </w:tcPr>
          <w:p w14:paraId="3D220BD1"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216" w:type="dxa"/>
            <w:tcBorders>
              <w:left w:val="inset" w:sz="6" w:space="0" w:color="auto"/>
              <w:right w:val="inset" w:sz="6" w:space="0" w:color="auto"/>
            </w:tcBorders>
          </w:tcPr>
          <w:p w14:paraId="5E2C26CB" w14:textId="77777777" w:rsidR="00C02349" w:rsidRPr="00C02349" w:rsidRDefault="00C02349" w:rsidP="00C02349">
            <w:pPr>
              <w:spacing w:after="0" w:line="300" w:lineRule="atLeast"/>
              <w:jc w:val="center"/>
              <w:rPr>
                <w:rFonts w:ascii="Calibri" w:eastAsia="Simsun (Founder Extended)" w:hAnsi="Calibri" w:cs="Calibri"/>
                <w:b/>
                <w:lang w:val="el-GR"/>
              </w:rPr>
            </w:pPr>
          </w:p>
        </w:tc>
      </w:tr>
      <w:tr w:rsidR="00C02349" w:rsidRPr="00C02349" w14:paraId="04DA8F1D" w14:textId="77777777" w:rsidTr="00E55D8F">
        <w:trPr>
          <w:trHeight w:val="508"/>
          <w:tblCellSpacing w:w="20" w:type="dxa"/>
        </w:trPr>
        <w:tc>
          <w:tcPr>
            <w:tcW w:w="695" w:type="dxa"/>
            <w:tcBorders>
              <w:top w:val="inset" w:sz="6" w:space="0" w:color="auto"/>
              <w:left w:val="inset" w:sz="6" w:space="0" w:color="auto"/>
              <w:bottom w:val="inset" w:sz="6" w:space="0" w:color="auto"/>
              <w:right w:val="inset" w:sz="6" w:space="0" w:color="auto"/>
            </w:tcBorders>
          </w:tcPr>
          <w:p w14:paraId="49BCE88F"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2.</w:t>
            </w:r>
          </w:p>
        </w:tc>
        <w:tc>
          <w:tcPr>
            <w:tcW w:w="3337" w:type="dxa"/>
            <w:tcBorders>
              <w:top w:val="inset" w:sz="6" w:space="0" w:color="auto"/>
              <w:left w:val="inset" w:sz="6" w:space="0" w:color="auto"/>
              <w:bottom w:val="inset" w:sz="6" w:space="0" w:color="auto"/>
              <w:right w:val="inset" w:sz="6" w:space="0" w:color="auto"/>
            </w:tcBorders>
          </w:tcPr>
          <w:p w14:paraId="6F3296AE" w14:textId="77777777" w:rsidR="00C02349" w:rsidRPr="00C02349" w:rsidRDefault="00C02349" w:rsidP="00C02349">
            <w:pPr>
              <w:spacing w:after="0" w:line="300" w:lineRule="atLeast"/>
              <w:rPr>
                <w:rFonts w:ascii="Calibri" w:eastAsia="Times New Roman" w:hAnsi="Calibri" w:cs="Calibri"/>
                <w:lang w:val="el-GR"/>
              </w:rPr>
            </w:pPr>
            <w:r w:rsidRPr="00C02349">
              <w:rPr>
                <w:rFonts w:ascii="Calibri" w:eastAsia="Times New Roman" w:hAnsi="Calibri" w:cs="Calibri"/>
                <w:lang w:val="el-GR"/>
              </w:rPr>
              <w:t>Απασχόληση που διατηρείται (ΙΠΑ)</w:t>
            </w:r>
          </w:p>
        </w:tc>
        <w:tc>
          <w:tcPr>
            <w:tcW w:w="1236" w:type="dxa"/>
            <w:tcBorders>
              <w:top w:val="inset" w:sz="6" w:space="0" w:color="auto"/>
              <w:left w:val="inset" w:sz="6" w:space="0" w:color="auto"/>
              <w:bottom w:val="inset" w:sz="6" w:space="0" w:color="auto"/>
              <w:right w:val="inset" w:sz="6" w:space="0" w:color="auto"/>
            </w:tcBorders>
          </w:tcPr>
          <w:p w14:paraId="02CB7E29" w14:textId="77777777" w:rsidR="00C02349" w:rsidRPr="00C02349" w:rsidRDefault="00C02349" w:rsidP="00C02349">
            <w:pPr>
              <w:spacing w:after="0" w:line="240" w:lineRule="auto"/>
              <w:jc w:val="center"/>
              <w:rPr>
                <w:rFonts w:ascii="Calibri" w:eastAsia="Simsun (Founder Extended)" w:hAnsi="Calibri" w:cs="Calibri"/>
                <w:lang w:val="el-GR"/>
              </w:rPr>
            </w:pPr>
            <w:r w:rsidRPr="00C02349">
              <w:rPr>
                <w:rFonts w:ascii="Calibri" w:eastAsia="Simsun (Founder Extended)" w:hAnsi="Calibri" w:cs="Calibri"/>
                <w:lang w:val="el-GR"/>
              </w:rPr>
              <w:t>Αριθμός</w:t>
            </w:r>
          </w:p>
        </w:tc>
        <w:tc>
          <w:tcPr>
            <w:tcW w:w="1519" w:type="dxa"/>
            <w:tcBorders>
              <w:left w:val="inset" w:sz="6" w:space="0" w:color="auto"/>
              <w:right w:val="inset" w:sz="6" w:space="0" w:color="auto"/>
            </w:tcBorders>
          </w:tcPr>
          <w:p w14:paraId="53B3A291"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661" w:type="dxa"/>
            <w:tcBorders>
              <w:left w:val="inset" w:sz="6" w:space="0" w:color="auto"/>
              <w:right w:val="inset" w:sz="6" w:space="0" w:color="auto"/>
            </w:tcBorders>
          </w:tcPr>
          <w:p w14:paraId="2D706CF2"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216" w:type="dxa"/>
            <w:tcBorders>
              <w:left w:val="inset" w:sz="6" w:space="0" w:color="auto"/>
              <w:right w:val="inset" w:sz="6" w:space="0" w:color="auto"/>
            </w:tcBorders>
          </w:tcPr>
          <w:p w14:paraId="4D104958" w14:textId="77777777" w:rsidR="00C02349" w:rsidRPr="00C02349" w:rsidRDefault="00C02349" w:rsidP="00C02349">
            <w:pPr>
              <w:spacing w:after="0" w:line="300" w:lineRule="atLeast"/>
              <w:jc w:val="center"/>
              <w:rPr>
                <w:rFonts w:ascii="Calibri" w:eastAsia="Simsun (Founder Extended)" w:hAnsi="Calibri" w:cs="Calibri"/>
                <w:b/>
                <w:lang w:val="el-GR"/>
              </w:rPr>
            </w:pPr>
          </w:p>
        </w:tc>
      </w:tr>
      <w:tr w:rsidR="00C02349" w:rsidRPr="00C02349" w14:paraId="6CAE7914" w14:textId="77777777" w:rsidTr="00E55D8F">
        <w:trPr>
          <w:trHeight w:val="508"/>
          <w:tblCellSpacing w:w="20" w:type="dxa"/>
        </w:trPr>
        <w:tc>
          <w:tcPr>
            <w:tcW w:w="695" w:type="dxa"/>
            <w:tcBorders>
              <w:top w:val="inset" w:sz="6" w:space="0" w:color="auto"/>
              <w:left w:val="inset" w:sz="6" w:space="0" w:color="auto"/>
              <w:bottom w:val="inset" w:sz="6" w:space="0" w:color="auto"/>
              <w:right w:val="inset" w:sz="6" w:space="0" w:color="auto"/>
            </w:tcBorders>
          </w:tcPr>
          <w:p w14:paraId="4FB0EC5A" w14:textId="77777777" w:rsidR="00C02349" w:rsidRPr="00C02349" w:rsidRDefault="00C02349" w:rsidP="00C02349">
            <w:pPr>
              <w:spacing w:after="0" w:line="300" w:lineRule="atLeast"/>
              <w:jc w:val="center"/>
              <w:rPr>
                <w:rFonts w:ascii="Calibri" w:eastAsia="Simsun (Founder Extended)" w:hAnsi="Calibri" w:cs="Calibri"/>
                <w:b/>
                <w:lang w:val="el-GR"/>
              </w:rPr>
            </w:pPr>
            <w:r w:rsidRPr="00C02349">
              <w:rPr>
                <w:rFonts w:ascii="Calibri" w:eastAsia="Simsun (Founder Extended)" w:hAnsi="Calibri" w:cs="Calibri"/>
                <w:b/>
                <w:lang w:val="el-GR"/>
              </w:rPr>
              <w:t>3.</w:t>
            </w:r>
          </w:p>
        </w:tc>
        <w:tc>
          <w:tcPr>
            <w:tcW w:w="3337" w:type="dxa"/>
            <w:tcBorders>
              <w:top w:val="inset" w:sz="6" w:space="0" w:color="auto"/>
              <w:left w:val="inset" w:sz="6" w:space="0" w:color="auto"/>
              <w:bottom w:val="inset" w:sz="6" w:space="0" w:color="auto"/>
              <w:right w:val="inset" w:sz="6" w:space="0" w:color="auto"/>
            </w:tcBorders>
          </w:tcPr>
          <w:p w14:paraId="516827F7" w14:textId="77777777" w:rsidR="00C02349" w:rsidRPr="00C02349" w:rsidRDefault="00C02349" w:rsidP="00C02349">
            <w:pPr>
              <w:spacing w:after="0" w:line="300" w:lineRule="atLeast"/>
              <w:rPr>
                <w:rFonts w:ascii="Calibri" w:eastAsia="Times New Roman" w:hAnsi="Calibri" w:cs="Calibri"/>
                <w:lang w:val="el-GR"/>
              </w:rPr>
            </w:pPr>
            <w:r w:rsidRPr="00C02349">
              <w:rPr>
                <w:rFonts w:ascii="Calibri" w:eastAsia="Times New Roman" w:hAnsi="Calibri" w:cs="Calibri"/>
                <w:lang w:val="el-GR"/>
              </w:rPr>
              <w:t>Επιχειρήσεις που δημιουργούνται</w:t>
            </w:r>
          </w:p>
        </w:tc>
        <w:tc>
          <w:tcPr>
            <w:tcW w:w="1236" w:type="dxa"/>
            <w:tcBorders>
              <w:top w:val="inset" w:sz="6" w:space="0" w:color="auto"/>
              <w:left w:val="inset" w:sz="6" w:space="0" w:color="auto"/>
              <w:bottom w:val="inset" w:sz="6" w:space="0" w:color="auto"/>
              <w:right w:val="inset" w:sz="6" w:space="0" w:color="auto"/>
            </w:tcBorders>
          </w:tcPr>
          <w:p w14:paraId="23D1FE75" w14:textId="77777777" w:rsidR="00C02349" w:rsidRPr="00C02349" w:rsidRDefault="00C02349" w:rsidP="00C02349">
            <w:pPr>
              <w:spacing w:after="0" w:line="240" w:lineRule="auto"/>
              <w:jc w:val="center"/>
              <w:rPr>
                <w:rFonts w:ascii="Calibri" w:eastAsia="Simsun (Founder Extended)" w:hAnsi="Calibri" w:cs="Calibri"/>
                <w:lang w:val="el-GR"/>
              </w:rPr>
            </w:pPr>
            <w:r w:rsidRPr="00C02349">
              <w:rPr>
                <w:rFonts w:ascii="Calibri" w:eastAsia="Simsun (Founder Extended)" w:hAnsi="Calibri" w:cs="Calibri"/>
                <w:lang w:val="el-GR"/>
              </w:rPr>
              <w:t>Αριθμός</w:t>
            </w:r>
          </w:p>
        </w:tc>
        <w:tc>
          <w:tcPr>
            <w:tcW w:w="1519" w:type="dxa"/>
            <w:tcBorders>
              <w:left w:val="inset" w:sz="6" w:space="0" w:color="auto"/>
              <w:right w:val="inset" w:sz="6" w:space="0" w:color="auto"/>
            </w:tcBorders>
          </w:tcPr>
          <w:p w14:paraId="4A1B8C2B"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661" w:type="dxa"/>
            <w:tcBorders>
              <w:left w:val="inset" w:sz="6" w:space="0" w:color="auto"/>
              <w:right w:val="inset" w:sz="6" w:space="0" w:color="auto"/>
            </w:tcBorders>
          </w:tcPr>
          <w:p w14:paraId="1DDD3A45" w14:textId="77777777" w:rsidR="00C02349" w:rsidRPr="00C02349" w:rsidRDefault="00C02349" w:rsidP="00C02349">
            <w:pPr>
              <w:spacing w:after="0" w:line="300" w:lineRule="atLeast"/>
              <w:jc w:val="center"/>
              <w:rPr>
                <w:rFonts w:ascii="Calibri" w:eastAsia="Simsun (Founder Extended)" w:hAnsi="Calibri" w:cs="Calibri"/>
                <w:b/>
                <w:lang w:val="el-GR"/>
              </w:rPr>
            </w:pPr>
          </w:p>
        </w:tc>
        <w:tc>
          <w:tcPr>
            <w:tcW w:w="1216" w:type="dxa"/>
            <w:tcBorders>
              <w:left w:val="inset" w:sz="6" w:space="0" w:color="auto"/>
              <w:right w:val="inset" w:sz="6" w:space="0" w:color="auto"/>
            </w:tcBorders>
          </w:tcPr>
          <w:p w14:paraId="4B112B14" w14:textId="77777777" w:rsidR="00C02349" w:rsidRPr="00C02349" w:rsidRDefault="00C02349" w:rsidP="00C02349">
            <w:pPr>
              <w:spacing w:after="0" w:line="300" w:lineRule="atLeast"/>
              <w:jc w:val="center"/>
              <w:rPr>
                <w:rFonts w:ascii="Calibri" w:eastAsia="Simsun (Founder Extended)" w:hAnsi="Calibri" w:cs="Calibri"/>
                <w:b/>
                <w:lang w:val="el-GR"/>
              </w:rPr>
            </w:pPr>
          </w:p>
        </w:tc>
      </w:tr>
    </w:tbl>
    <w:p w14:paraId="7C67D3CC" w14:textId="200BD066" w:rsidR="00C02349" w:rsidRDefault="00C02349" w:rsidP="00C02349">
      <w:pPr>
        <w:spacing w:after="0" w:line="240" w:lineRule="auto"/>
        <w:rPr>
          <w:ins w:id="0" w:author="anapt" w:date="2020-05-07T09:33:00Z"/>
          <w:rFonts w:ascii="Calibri" w:eastAsia="Times New Roman" w:hAnsi="Calibri" w:cs="Calibri"/>
          <w:b/>
          <w:lang w:val="el-GR"/>
        </w:rPr>
      </w:pPr>
    </w:p>
    <w:p w14:paraId="0046A38A" w14:textId="30FC8760" w:rsidR="009A3735" w:rsidRDefault="009A3735" w:rsidP="00C02349">
      <w:pPr>
        <w:spacing w:after="0" w:line="240" w:lineRule="auto"/>
        <w:rPr>
          <w:ins w:id="1" w:author="anapt" w:date="2020-05-07T09:33:00Z"/>
          <w:rFonts w:ascii="Calibri" w:eastAsia="Times New Roman" w:hAnsi="Calibri" w:cs="Calibri"/>
          <w:b/>
          <w:lang w:val="el-GR"/>
        </w:rPr>
      </w:pPr>
    </w:p>
    <w:p w14:paraId="62E24817" w14:textId="1DF476E5" w:rsidR="009A3735" w:rsidRDefault="009A3735" w:rsidP="00C02349">
      <w:pPr>
        <w:spacing w:after="0" w:line="240" w:lineRule="auto"/>
        <w:rPr>
          <w:ins w:id="2" w:author="anapt" w:date="2020-05-07T09:34:00Z"/>
          <w:rFonts w:ascii="Calibri" w:eastAsia="Times New Roman" w:hAnsi="Calibri" w:cs="Calibri"/>
          <w:b/>
          <w:lang w:val="el-GR"/>
        </w:rPr>
      </w:pPr>
    </w:p>
    <w:p w14:paraId="4681EF2E" w14:textId="01C19633" w:rsidR="009A3735" w:rsidRDefault="009A3735" w:rsidP="00C02349">
      <w:pPr>
        <w:spacing w:after="0" w:line="240" w:lineRule="auto"/>
        <w:rPr>
          <w:ins w:id="3" w:author="anapt" w:date="2020-05-07T09:34:00Z"/>
          <w:rFonts w:ascii="Calibri" w:eastAsia="Times New Roman" w:hAnsi="Calibri" w:cs="Calibri"/>
          <w:b/>
          <w:lang w:val="el-GR"/>
        </w:rPr>
      </w:pPr>
    </w:p>
    <w:p w14:paraId="394A2C75" w14:textId="77777777" w:rsidR="009A3735" w:rsidRPr="00C02349" w:rsidRDefault="009A3735" w:rsidP="00C02349">
      <w:pPr>
        <w:spacing w:after="0" w:line="240" w:lineRule="auto"/>
        <w:rPr>
          <w:rFonts w:ascii="Calibri" w:eastAsia="Times New Roman" w:hAnsi="Calibri" w:cs="Calibri"/>
          <w:b/>
          <w:lang w:val="el-GR"/>
        </w:rPr>
      </w:pPr>
    </w:p>
    <w:tbl>
      <w:tblPr>
        <w:tblW w:w="10198"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840"/>
        <w:gridCol w:w="5895"/>
        <w:gridCol w:w="912"/>
        <w:gridCol w:w="2551"/>
      </w:tblGrid>
      <w:tr w:rsidR="00C02349" w:rsidRPr="00C02349" w14:paraId="373319E1" w14:textId="77777777" w:rsidTr="00EB7817">
        <w:trPr>
          <w:trHeight w:val="357"/>
          <w:tblCellSpacing w:w="20" w:type="dxa"/>
        </w:trPr>
        <w:tc>
          <w:tcPr>
            <w:tcW w:w="7587" w:type="dxa"/>
            <w:gridSpan w:val="3"/>
            <w:tcBorders>
              <w:top w:val="inset" w:sz="6" w:space="0" w:color="auto"/>
              <w:left w:val="inset" w:sz="6" w:space="0" w:color="auto"/>
              <w:bottom w:val="inset" w:sz="6" w:space="0" w:color="auto"/>
              <w:right w:val="inset" w:sz="6" w:space="0" w:color="auto"/>
            </w:tcBorders>
            <w:shd w:val="clear" w:color="auto" w:fill="D9D9D9"/>
          </w:tcPr>
          <w:p w14:paraId="363529BA" w14:textId="77777777" w:rsidR="00C02349" w:rsidRPr="00C02349" w:rsidRDefault="00C02349" w:rsidP="00C02349">
            <w:pPr>
              <w:spacing w:after="0" w:line="240" w:lineRule="auto"/>
              <w:jc w:val="both"/>
              <w:rPr>
                <w:rFonts w:ascii="Calibri" w:eastAsia="Times New Roman" w:hAnsi="Calibri" w:cs="Calibri"/>
                <w:b/>
                <w:lang w:val="el-GR"/>
              </w:rPr>
            </w:pPr>
            <w:r w:rsidRPr="00C02349">
              <w:rPr>
                <w:rFonts w:ascii="Calibri" w:eastAsia="Times New Roman" w:hAnsi="Calibri" w:cs="Calibri"/>
                <w:b/>
                <w:lang w:val="el-GR"/>
              </w:rPr>
              <w:t>6. ΑΠΑΙΤΟΥΜΕΝΑ ΣΥΝΟΔΕΥΤΙΚΑ ΕΓΓΡΑΦΑ</w:t>
            </w:r>
            <w:r w:rsidRPr="00C02349">
              <w:rPr>
                <w:rFonts w:ascii="Calibri" w:eastAsia="Times New Roman" w:hAnsi="Calibri" w:cs="Calibri"/>
                <w:b/>
                <w:vertAlign w:val="superscript"/>
                <w:lang w:val="el-GR"/>
              </w:rPr>
              <w:footnoteReference w:id="3"/>
            </w:r>
          </w:p>
        </w:tc>
        <w:tc>
          <w:tcPr>
            <w:tcW w:w="2491" w:type="dxa"/>
            <w:vMerge w:val="restart"/>
            <w:tcBorders>
              <w:top w:val="inset" w:sz="6" w:space="0" w:color="auto"/>
              <w:left w:val="inset" w:sz="6" w:space="0" w:color="auto"/>
              <w:right w:val="inset" w:sz="6" w:space="0" w:color="auto"/>
            </w:tcBorders>
            <w:shd w:val="clear" w:color="auto" w:fill="D9D9D9"/>
          </w:tcPr>
          <w:p w14:paraId="6A6B734C" w14:textId="77777777" w:rsidR="00C02349" w:rsidRPr="00C02349" w:rsidRDefault="00C02349" w:rsidP="00C02349">
            <w:pPr>
              <w:spacing w:after="0" w:line="240" w:lineRule="auto"/>
              <w:jc w:val="center"/>
              <w:rPr>
                <w:rFonts w:ascii="Calibri" w:eastAsia="Times New Roman" w:hAnsi="Calibri" w:cs="Calibri"/>
                <w:b/>
                <w:lang w:val="el-GR"/>
              </w:rPr>
            </w:pPr>
            <w:r w:rsidRPr="00C02349">
              <w:rPr>
                <w:rFonts w:ascii="Calibri" w:eastAsia="Times New Roman" w:hAnsi="Calibri" w:cs="Calibri"/>
                <w:b/>
                <w:lang w:val="el-GR"/>
              </w:rPr>
              <w:t>ΓΙΑ ΕΠΙΣΗΜΗ ΧΡΗΣΗ</w:t>
            </w:r>
          </w:p>
        </w:tc>
      </w:tr>
      <w:tr w:rsidR="00C02349" w:rsidRPr="00F80872" w14:paraId="03B0C3D7" w14:textId="77777777" w:rsidTr="00EB7817">
        <w:trPr>
          <w:trHeight w:val="357"/>
          <w:tblCellSpacing w:w="20" w:type="dxa"/>
        </w:trPr>
        <w:tc>
          <w:tcPr>
            <w:tcW w:w="7587" w:type="dxa"/>
            <w:gridSpan w:val="3"/>
            <w:tcBorders>
              <w:top w:val="inset" w:sz="6" w:space="0" w:color="auto"/>
              <w:left w:val="inset" w:sz="6" w:space="0" w:color="auto"/>
              <w:bottom w:val="inset" w:sz="6" w:space="0" w:color="auto"/>
              <w:right w:val="inset" w:sz="6" w:space="0" w:color="auto"/>
            </w:tcBorders>
            <w:shd w:val="clear" w:color="auto" w:fill="D9D9D9"/>
          </w:tcPr>
          <w:p w14:paraId="3E749C76" w14:textId="77777777" w:rsidR="00C02349" w:rsidRPr="00C02349" w:rsidRDefault="00C02349" w:rsidP="00C02349">
            <w:pPr>
              <w:spacing w:after="0" w:line="240" w:lineRule="auto"/>
              <w:jc w:val="both"/>
              <w:rPr>
                <w:rFonts w:ascii="Calibri" w:eastAsia="Times New Roman" w:hAnsi="Calibri" w:cs="Calibri"/>
                <w:i/>
                <w:lang w:val="el-GR"/>
              </w:rPr>
            </w:pPr>
            <w:r w:rsidRPr="00C02349">
              <w:rPr>
                <w:rFonts w:ascii="Calibri" w:eastAsia="Times New Roman" w:hAnsi="Calibri" w:cs="Calibri"/>
                <w:i/>
                <w:lang w:val="el-GR"/>
              </w:rPr>
              <w:t xml:space="preserve">Προσκομίζονται μαζί με την αίτηση από τον αιτητή                                   </w:t>
            </w:r>
            <w:r w:rsidR="00EB7817">
              <w:rPr>
                <w:rFonts w:ascii="Calibri" w:eastAsia="Times New Roman" w:hAnsi="Calibri" w:cs="Calibri"/>
                <w:i/>
                <w:lang w:val="el-GR"/>
              </w:rPr>
              <w:t xml:space="preserve">          </w:t>
            </w:r>
            <w:r w:rsidRPr="00C02349">
              <w:rPr>
                <w:rFonts w:ascii="Calibri" w:eastAsia="Times New Roman" w:hAnsi="Calibri" w:cs="Calibri"/>
                <w:i/>
                <w:lang w:val="el-GR"/>
              </w:rPr>
              <w:t xml:space="preserve">   (</w:t>
            </w:r>
            <w:r w:rsidRPr="00C02349">
              <w:rPr>
                <w:rFonts w:ascii="Calibri" w:eastAsia="Times New Roman" w:hAnsi="Calibri" w:cs="Calibri"/>
                <w:i/>
                <w:lang w:val="el-GR"/>
              </w:rPr>
              <w:sym w:font="Wingdings" w:char="F0FC"/>
            </w:r>
            <w:r w:rsidRPr="00C02349">
              <w:rPr>
                <w:rFonts w:ascii="Calibri" w:eastAsia="Times New Roman" w:hAnsi="Calibri" w:cs="Calibri"/>
                <w:i/>
                <w:lang w:val="el-GR"/>
              </w:rPr>
              <w:t>)</w:t>
            </w:r>
          </w:p>
        </w:tc>
        <w:tc>
          <w:tcPr>
            <w:tcW w:w="2491" w:type="dxa"/>
            <w:vMerge/>
            <w:tcBorders>
              <w:left w:val="inset" w:sz="6" w:space="0" w:color="auto"/>
              <w:bottom w:val="inset" w:sz="6" w:space="0" w:color="auto"/>
              <w:right w:val="inset" w:sz="6" w:space="0" w:color="auto"/>
            </w:tcBorders>
            <w:shd w:val="clear" w:color="auto" w:fill="D9D9D9"/>
          </w:tcPr>
          <w:p w14:paraId="1AA33EE6" w14:textId="77777777" w:rsidR="00C02349" w:rsidRPr="00C02349" w:rsidRDefault="00C02349" w:rsidP="00C02349">
            <w:pPr>
              <w:spacing w:after="0" w:line="240" w:lineRule="auto"/>
              <w:jc w:val="both"/>
              <w:rPr>
                <w:rFonts w:ascii="Calibri" w:eastAsia="Times New Roman" w:hAnsi="Calibri" w:cs="Calibri"/>
                <w:i/>
                <w:lang w:val="el-GR"/>
              </w:rPr>
            </w:pPr>
          </w:p>
        </w:tc>
      </w:tr>
      <w:tr w:rsidR="00C02349" w:rsidRPr="00F80872" w14:paraId="61A55313" w14:textId="77777777" w:rsidTr="00EB7817">
        <w:trPr>
          <w:trHeight w:val="718"/>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2F55D11E"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0A4446B7" w14:textId="04247FCA" w:rsidR="00C02349" w:rsidRPr="00C02349" w:rsidRDefault="00CC6C2C" w:rsidP="00C02349">
            <w:pPr>
              <w:spacing w:after="0" w:line="300" w:lineRule="atLeast"/>
              <w:ind w:left="72"/>
              <w:jc w:val="both"/>
              <w:rPr>
                <w:rFonts w:ascii="Calibri" w:eastAsia="Times New Roman" w:hAnsi="Calibri" w:cs="Calibri"/>
                <w:lang w:val="el-GR"/>
              </w:rPr>
            </w:pPr>
            <w:r w:rsidRPr="00627B43">
              <w:rPr>
                <w:rFonts w:ascii="Calibri" w:hAnsi="Calibri" w:cs="Calibri"/>
                <w:lang w:val="el-GR"/>
              </w:rPr>
              <w:t xml:space="preserve">Φωτοαντίγραφο και των δύο όψεων της πολιτικής ταυτότητας </w:t>
            </w:r>
            <w:r>
              <w:rPr>
                <w:rFonts w:ascii="Calibri" w:hAnsi="Calibri" w:cs="Calibri"/>
                <w:lang w:val="el-GR"/>
              </w:rPr>
              <w:t>του</w:t>
            </w:r>
            <w:r w:rsidRPr="00627B43">
              <w:rPr>
                <w:rFonts w:ascii="Calibri" w:hAnsi="Calibri" w:cs="Calibri"/>
                <w:lang w:val="el-GR"/>
              </w:rPr>
              <w:t xml:space="preserve"> </w:t>
            </w:r>
            <w:r>
              <w:rPr>
                <w:rFonts w:ascii="Calibri" w:hAnsi="Calibri" w:cs="Calibri"/>
                <w:lang w:val="el-GR"/>
              </w:rPr>
              <w:t>Δ</w:t>
            </w:r>
            <w:r w:rsidRPr="00627B43">
              <w:rPr>
                <w:rFonts w:ascii="Calibri" w:hAnsi="Calibri" w:cs="Calibri"/>
                <w:lang w:val="el-GR"/>
              </w:rPr>
              <w:t>ικαιούχου (φυσικό πρόσωπο)</w:t>
            </w:r>
            <w:r>
              <w:rPr>
                <w:rFonts w:ascii="Calibri" w:hAnsi="Calibri" w:cs="Calibri"/>
                <w:lang w:val="el-GR"/>
              </w:rPr>
              <w:t xml:space="preserve"> ή  του νόμιμου εκπροσώπου (νομικό πρόσωπο).</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85993A6"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1F8237D9"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6D0B4978"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1E70F88A"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6EFB8A8A" w14:textId="6DEA0450" w:rsidR="00C02349" w:rsidRPr="00C02349" w:rsidRDefault="00CC6C2C" w:rsidP="00C02349">
            <w:pPr>
              <w:spacing w:after="0" w:line="300" w:lineRule="atLeast"/>
              <w:ind w:left="72"/>
              <w:jc w:val="both"/>
              <w:rPr>
                <w:rFonts w:ascii="Calibri" w:eastAsia="Times New Roman" w:hAnsi="Calibri" w:cs="Calibri"/>
                <w:lang w:val="el-GR"/>
              </w:rPr>
            </w:pPr>
            <w:r w:rsidRPr="00627B43">
              <w:rPr>
                <w:rFonts w:ascii="Calibri" w:hAnsi="Calibri" w:cs="Calibri"/>
                <w:lang w:val="el-GR"/>
              </w:rPr>
              <w:t>Πιστοποιητικό εγγραφής της εταιρείας σύμφωνα με τον Περί Εταιρειών Νόμο (σε περιπτώσεις Εταιρειών Περιορισμένης Ευθύνης)</w:t>
            </w:r>
            <w:r>
              <w:rPr>
                <w:rFonts w:ascii="Calibri" w:hAnsi="Calibri" w:cs="Calibri"/>
                <w:lang w:val="el-GR"/>
              </w:rPr>
              <w:t xml:space="preserve"> </w:t>
            </w:r>
            <w:r w:rsidRPr="00902F57">
              <w:rPr>
                <w:rFonts w:ascii="Calibri" w:hAnsi="Calibri" w:cs="Calibri"/>
                <w:i/>
                <w:lang w:val="el-GR"/>
              </w:rPr>
              <w:t>(για νομικά πρόσωπα)</w:t>
            </w:r>
            <w:r>
              <w:rPr>
                <w:rFonts w:ascii="Calibri" w:hAnsi="Calibri" w:cs="Calibri"/>
                <w:i/>
                <w:lang w:val="el-GR"/>
              </w:rPr>
              <w:t>.</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2FECA1E"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39CAFA6"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CC6C2C" w14:paraId="19590E20" w14:textId="77777777" w:rsidTr="00715555">
        <w:trPr>
          <w:trHeight w:val="518"/>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650E7C73"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77C92B5B" w14:textId="34A9A3A0" w:rsidR="00C02349" w:rsidRPr="00C02349" w:rsidRDefault="00CC6C2C" w:rsidP="00C02349">
            <w:pPr>
              <w:spacing w:after="0" w:line="300" w:lineRule="atLeast"/>
              <w:ind w:left="72"/>
              <w:jc w:val="both"/>
              <w:rPr>
                <w:rFonts w:ascii="Calibri" w:eastAsia="Times New Roman" w:hAnsi="Calibri" w:cs="Calibri"/>
                <w:lang w:val="el-GR"/>
              </w:rPr>
            </w:pPr>
            <w:r>
              <w:rPr>
                <w:rFonts w:ascii="Calibri" w:hAnsi="Calibri" w:cs="Calibri"/>
                <w:lang w:val="el-GR"/>
              </w:rPr>
              <w:t>Πιστοποιητικό Διευθυντών της Εταιρείας</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B912B41"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0B355DB8"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71672D6A"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087F9089"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20D88002" w14:textId="6AF70830" w:rsidR="00C02349" w:rsidRPr="00C02349" w:rsidRDefault="00CC6C2C" w:rsidP="00C02349">
            <w:pPr>
              <w:spacing w:after="0" w:line="300" w:lineRule="atLeast"/>
              <w:ind w:left="72"/>
              <w:jc w:val="both"/>
              <w:rPr>
                <w:rFonts w:ascii="Calibri" w:eastAsia="Times New Roman" w:hAnsi="Calibri" w:cs="Calibri"/>
                <w:lang w:val="el-GR"/>
              </w:rPr>
            </w:pPr>
            <w:r w:rsidRPr="00627B43">
              <w:rPr>
                <w:rFonts w:ascii="Calibri" w:hAnsi="Calibri" w:cs="Calibri"/>
                <w:lang w:val="el-GR"/>
              </w:rPr>
              <w:t>Πιστοποιητικό από το Τμήμα Εφόρου Εταιρειών και Επίσημου Παραλήπτη στο οποίο να φαίνονται οι σημερινοί μέτοχοι της εταιρείας</w:t>
            </w:r>
            <w:r>
              <w:rPr>
                <w:rFonts w:ascii="Calibri" w:hAnsi="Calibri" w:cs="Calibri"/>
                <w:lang w:val="el-GR"/>
              </w:rPr>
              <w:t xml:space="preserve"> </w:t>
            </w:r>
            <w:r w:rsidRPr="00902F57">
              <w:rPr>
                <w:rFonts w:ascii="Calibri" w:hAnsi="Calibri" w:cs="Calibri"/>
                <w:i/>
                <w:lang w:val="el-GR"/>
              </w:rPr>
              <w:t>(για νομικά πρόσωπα)</w:t>
            </w:r>
            <w:r>
              <w:rPr>
                <w:rFonts w:ascii="Calibri" w:hAnsi="Calibri" w:cs="Calibri"/>
                <w:i/>
                <w:lang w:val="el-GR"/>
              </w:rPr>
              <w:t>.</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2CB394F5"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006658BE"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0BB85082" w14:textId="77777777" w:rsidTr="00EB7817">
        <w:trPr>
          <w:trHeight w:val="381"/>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1E4624C9"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03FDFCD4" w14:textId="664DEF52" w:rsidR="00C02349" w:rsidRPr="00C02349" w:rsidRDefault="00CC6C2C" w:rsidP="00C02349">
            <w:pPr>
              <w:spacing w:after="0" w:line="300" w:lineRule="atLeast"/>
              <w:ind w:left="72"/>
              <w:jc w:val="both"/>
              <w:rPr>
                <w:rFonts w:ascii="Calibri" w:eastAsia="Times New Roman" w:hAnsi="Calibri" w:cs="Calibri"/>
                <w:lang w:val="el-GR"/>
              </w:rPr>
            </w:pPr>
            <w:r w:rsidRPr="00313F0D">
              <w:rPr>
                <w:rFonts w:ascii="Calibri" w:hAnsi="Calibri" w:cs="Calibri"/>
                <w:lang w:val="el-GR"/>
              </w:rPr>
              <w:t>Για τις</w:t>
            </w:r>
            <w:r>
              <w:rPr>
                <w:rFonts w:ascii="Calibri" w:hAnsi="Calibri" w:cs="Calibri"/>
                <w:lang w:val="el-GR"/>
              </w:rPr>
              <w:t xml:space="preserve"> υφιστάμενες </w:t>
            </w:r>
            <w:r w:rsidRPr="00313F0D">
              <w:rPr>
                <w:rFonts w:ascii="Calibri" w:hAnsi="Calibri" w:cs="Calibri"/>
                <w:lang w:val="el-GR"/>
              </w:rPr>
              <w:t xml:space="preserve">«Ψαροταβέρνες» προσκομίζεται φωτογραφία από την εξωτερική όψη </w:t>
            </w:r>
            <w:r>
              <w:rPr>
                <w:rFonts w:ascii="Calibri" w:hAnsi="Calibri" w:cs="Calibri"/>
                <w:lang w:val="el-GR"/>
              </w:rPr>
              <w:t xml:space="preserve">της </w:t>
            </w:r>
            <w:r w:rsidRPr="00313F0D">
              <w:rPr>
                <w:rFonts w:ascii="Calibri" w:hAnsi="Calibri" w:cs="Calibri"/>
                <w:lang w:val="el-GR"/>
              </w:rPr>
              <w:t>επιχείρησης όπου φαίνεται η εμπορική της επωνυμία με την ένδειξη ψαροταβέρνα και το</w:t>
            </w:r>
            <w:r>
              <w:rPr>
                <w:rFonts w:ascii="Calibri" w:hAnsi="Calibri" w:cs="Calibri"/>
                <w:lang w:val="el-GR"/>
              </w:rPr>
              <w:t xml:space="preserve"> </w:t>
            </w:r>
            <w:r w:rsidRPr="00313F0D">
              <w:rPr>
                <w:rFonts w:ascii="Calibri" w:hAnsi="Calibri" w:cs="Calibri"/>
                <w:lang w:val="el-GR"/>
              </w:rPr>
              <w:t>μενού της επιχείρησης που υποδηλώνει το σαφή προσανατολισμό της επιχείρησης ως</w:t>
            </w:r>
            <w:r>
              <w:rPr>
                <w:rFonts w:ascii="Calibri" w:hAnsi="Calibri" w:cs="Calibri"/>
                <w:lang w:val="el-GR"/>
              </w:rPr>
              <w:t xml:space="preserve"> </w:t>
            </w:r>
            <w:r w:rsidRPr="00313F0D">
              <w:rPr>
                <w:rFonts w:ascii="Calibri" w:hAnsi="Calibri" w:cs="Calibri"/>
                <w:lang w:val="el-GR"/>
              </w:rPr>
              <w:t>προς την προμήθεια και διάθεση αλιευτικών προϊόντων</w:t>
            </w:r>
            <w:r w:rsidR="00D65742">
              <w:rPr>
                <w:rFonts w:ascii="Calibri" w:hAnsi="Calibri" w:cs="Calibri"/>
                <w:lang w:val="el-GR"/>
              </w:rPr>
              <w:t xml:space="preserve"> </w:t>
            </w:r>
            <w:r w:rsidR="00D65742">
              <w:rPr>
                <w:b/>
                <w:bCs/>
                <w:lang w:val="el-GR"/>
              </w:rPr>
              <w:t xml:space="preserve">(Το </w:t>
            </w:r>
            <w:r w:rsidR="00D65742">
              <w:rPr>
                <w:rFonts w:ascii="Calibri" w:hAnsi="Calibri" w:cs="Calibri"/>
                <w:b/>
                <w:bCs/>
                <w:lang w:val="el-GR"/>
              </w:rPr>
              <w:t>μενού που θα υποβληθεί να είναι σφραγισμένο από το Υφυπουργείο Τουρισμού)</w:t>
            </w:r>
            <w:r w:rsidRPr="00313F0D">
              <w:rPr>
                <w:rFonts w:ascii="Calibri" w:hAnsi="Calibri" w:cs="Calibri"/>
                <w:lang w:val="el-GR"/>
              </w:rPr>
              <w:t>. Στην περίπτωση που τα πιο</w:t>
            </w:r>
            <w:r>
              <w:rPr>
                <w:rFonts w:ascii="Calibri" w:hAnsi="Calibri" w:cs="Calibri"/>
                <w:lang w:val="el-GR"/>
              </w:rPr>
              <w:t xml:space="preserve"> </w:t>
            </w:r>
            <w:r w:rsidRPr="00313F0D">
              <w:rPr>
                <w:rFonts w:ascii="Calibri" w:hAnsi="Calibri" w:cs="Calibri"/>
                <w:lang w:val="el-GR"/>
              </w:rPr>
              <w:t>πάνω δεν επαρκούν, θα ζητούνται επιπρόσθετα στοιχεία που να αποδεικνύουν ότι το</w:t>
            </w:r>
            <w:r>
              <w:rPr>
                <w:rFonts w:ascii="Calibri" w:hAnsi="Calibri" w:cs="Calibri"/>
                <w:lang w:val="el-GR"/>
              </w:rPr>
              <w:t xml:space="preserve"> </w:t>
            </w:r>
            <w:r w:rsidRPr="00313F0D">
              <w:rPr>
                <w:rFonts w:ascii="Calibri" w:hAnsi="Calibri" w:cs="Calibri"/>
                <w:lang w:val="el-GR"/>
              </w:rPr>
              <w:t>κέντρο εστίασης και αναψυχής λειτουργεί ως ψαροταβέρνα.</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1D90145"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3D128D02"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9A3735" w:rsidRPr="009A3735" w14:paraId="7DF24B28" w14:textId="77777777" w:rsidTr="00EB7817">
        <w:trPr>
          <w:trHeight w:val="381"/>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497E4F8E" w14:textId="77777777" w:rsidR="009A3735" w:rsidRPr="000F7401" w:rsidRDefault="009A3735"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0DBEE7FD" w14:textId="3123D137" w:rsidR="009A3735" w:rsidRPr="00313F0D" w:rsidRDefault="009A3735" w:rsidP="00C02349">
            <w:pPr>
              <w:spacing w:after="0" w:line="300" w:lineRule="atLeast"/>
              <w:ind w:left="72"/>
              <w:jc w:val="both"/>
              <w:rPr>
                <w:rFonts w:ascii="Calibri" w:hAnsi="Calibri" w:cs="Calibri"/>
                <w:lang w:val="el-GR"/>
              </w:rPr>
            </w:pPr>
            <w:r w:rsidRPr="00627B43">
              <w:rPr>
                <w:rFonts w:ascii="Calibri" w:hAnsi="Calibri" w:cs="Calibri"/>
                <w:lang w:val="el-GR"/>
              </w:rPr>
              <w:t>Υπεύθυνη Δήλωση Δικαιούχου (Παράρτημα 2)</w:t>
            </w:r>
            <w:r>
              <w:rPr>
                <w:rFonts w:ascii="Calibri" w:hAnsi="Calibri" w:cs="Calibri"/>
                <w:lang w:val="el-GR"/>
              </w:rPr>
              <w:t>.</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6FD68084" w14:textId="77777777" w:rsidR="009A3735" w:rsidRPr="00C02349" w:rsidRDefault="009A3735"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130D3D38" w14:textId="77777777" w:rsidR="009A3735" w:rsidRPr="00C02349" w:rsidRDefault="009A3735" w:rsidP="00C02349">
            <w:pPr>
              <w:spacing w:after="0" w:line="240" w:lineRule="auto"/>
              <w:jc w:val="center"/>
              <w:rPr>
                <w:rFonts w:ascii="Calibri" w:eastAsia="Simsun (Founder Extended)" w:hAnsi="Calibri" w:cs="Calibri"/>
                <w:b/>
                <w:lang w:val="el-GR"/>
              </w:rPr>
            </w:pPr>
          </w:p>
        </w:tc>
      </w:tr>
      <w:tr w:rsidR="00C02349" w:rsidRPr="00CC6C2C" w14:paraId="0A7E620D" w14:textId="77777777" w:rsidTr="00715555">
        <w:trPr>
          <w:trHeight w:val="428"/>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38F54958"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50B7EB3" w14:textId="1121B2CC" w:rsidR="00C02349" w:rsidRPr="00C02349" w:rsidRDefault="00CC6C2C" w:rsidP="00C02349">
            <w:pPr>
              <w:spacing w:after="0" w:line="300" w:lineRule="atLeast"/>
              <w:ind w:left="72"/>
              <w:jc w:val="both"/>
              <w:rPr>
                <w:rFonts w:ascii="Calibri" w:eastAsia="Times New Roman" w:hAnsi="Calibri" w:cs="Calibri"/>
                <w:lang w:val="el-GR"/>
              </w:rPr>
            </w:pPr>
            <w:r w:rsidRPr="00627B43">
              <w:rPr>
                <w:rFonts w:ascii="Calibri" w:hAnsi="Calibri" w:cs="Calibri"/>
                <w:lang w:val="el-GR"/>
              </w:rPr>
              <w:t>Έγγραφο νόμιμης εκπροσώπησης (Παράρτημα 3) ή άλλο επίσημο έγγραφο όπως πληρεξούσιο ή καταστατικό για πιστοποίηση της νόμιμης εκπροσώπησης, από πιστοποιών υπάλληλο.</w:t>
            </w:r>
            <w:r>
              <w:rPr>
                <w:rFonts w:ascii="Calibri" w:hAnsi="Calibri" w:cs="Calibri"/>
                <w:lang w:val="el-GR"/>
              </w:rPr>
              <w:t xml:space="preserve"> </w:t>
            </w:r>
            <w:r w:rsidRPr="00902F57">
              <w:rPr>
                <w:rFonts w:ascii="Calibri" w:hAnsi="Calibri" w:cs="Calibri"/>
                <w:i/>
                <w:lang w:val="el-GR"/>
              </w:rPr>
              <w:t>(όπου εφαρμόζεται)</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150868AE"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7EA491E8"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52611598" w14:textId="77777777" w:rsidTr="00EB7817">
        <w:trPr>
          <w:trHeight w:val="608"/>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2D844E70"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7C1DDA1" w14:textId="54D4EC96" w:rsidR="00C02349" w:rsidRPr="00C02349" w:rsidRDefault="00CC6C2C" w:rsidP="00C02349">
            <w:pPr>
              <w:spacing w:after="0" w:line="300" w:lineRule="atLeast"/>
              <w:ind w:left="72"/>
              <w:jc w:val="both"/>
              <w:rPr>
                <w:rFonts w:ascii="Calibri" w:eastAsia="Times New Roman" w:hAnsi="Calibri" w:cs="Calibri"/>
                <w:lang w:val="el-GR"/>
              </w:rPr>
            </w:pPr>
            <w:r w:rsidRPr="00715555">
              <w:rPr>
                <w:rFonts w:ascii="Calibri" w:hAnsi="Calibri" w:cs="Calibri"/>
                <w:lang w:val="el-GR"/>
              </w:rPr>
              <w:t xml:space="preserve">Υγειονομικό Πιστοποιητικό για Επιχειρήσεις Τροφίμων από το Τμήμα Υγειονομικών Υπηρεσιών </w:t>
            </w:r>
            <w:r w:rsidRPr="00715555">
              <w:rPr>
                <w:lang w:val="el-GR"/>
              </w:rPr>
              <w:t>ή βεβαίωση ότι δεν απαιτείται.</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3603324"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C96DB1F"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4D75A79C" w14:textId="77777777" w:rsidTr="00EB7817">
        <w:trPr>
          <w:trHeight w:val="433"/>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7186402F"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6592E5B" w14:textId="07852457" w:rsidR="00C02349" w:rsidRPr="00C02349" w:rsidRDefault="009067F9" w:rsidP="00C02349">
            <w:pPr>
              <w:spacing w:after="0" w:line="240" w:lineRule="auto"/>
              <w:ind w:left="72"/>
              <w:jc w:val="both"/>
              <w:rPr>
                <w:rFonts w:ascii="Calibri" w:eastAsia="Times New Roman" w:hAnsi="Calibri" w:cs="Calibri"/>
                <w:lang w:val="el-GR"/>
              </w:rPr>
            </w:pPr>
            <w:r w:rsidRPr="00715555">
              <w:rPr>
                <w:rFonts w:ascii="Calibri" w:hAnsi="Calibri" w:cs="Calibri"/>
                <w:lang w:val="el-GR"/>
              </w:rPr>
              <w:t>Άδεια λειτουργίας  από το Υφυπουργείο Τουρισμού (ΚΟΤ)</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66542675"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55448B2"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5763331D"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35ABE86F"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1F00BF38" w14:textId="5638916B" w:rsidR="00C02349" w:rsidRPr="00C02349" w:rsidRDefault="009067F9" w:rsidP="00C02349">
            <w:pPr>
              <w:spacing w:after="0" w:line="300" w:lineRule="atLeast"/>
              <w:jc w:val="both"/>
              <w:rPr>
                <w:rFonts w:ascii="Calibri" w:eastAsia="Times New Roman" w:hAnsi="Calibri" w:cs="Calibri"/>
                <w:lang w:val="el-GR"/>
              </w:rPr>
            </w:pPr>
            <w:r w:rsidRPr="00715555">
              <w:rPr>
                <w:rFonts w:ascii="Calibri" w:hAnsi="Calibri" w:cs="Calibri"/>
                <w:lang w:val="el-GR"/>
              </w:rPr>
              <w:t>Πιστοποιημένο αντίγραφο πιστοποιητικού εγγραφής ΦΠΑ (εάν Δικαιούχος είναι εγγεγραμμένος στο ΦΠΑ ) ή Βεβαίωση από την Υπηρεσία ΦΠΑ ότι δεν απαιτείται.</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AB49976"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7D704710"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206BCD80" w14:textId="77777777" w:rsidTr="00EB7817">
        <w:trPr>
          <w:trHeight w:val="251"/>
          <w:tblCellSpacing w:w="20" w:type="dxa"/>
        </w:trPr>
        <w:tc>
          <w:tcPr>
            <w:tcW w:w="780" w:type="dxa"/>
            <w:vMerge w:val="restart"/>
            <w:tcBorders>
              <w:top w:val="inset" w:sz="6" w:space="0" w:color="auto"/>
              <w:left w:val="inset" w:sz="6" w:space="0" w:color="auto"/>
              <w:right w:val="inset" w:sz="6" w:space="0" w:color="auto"/>
            </w:tcBorders>
            <w:shd w:val="clear" w:color="auto" w:fill="auto"/>
          </w:tcPr>
          <w:p w14:paraId="13ACB495"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6767" w:type="dxa"/>
            <w:gridSpan w:val="2"/>
            <w:tcBorders>
              <w:top w:val="inset" w:sz="6" w:space="0" w:color="auto"/>
              <w:left w:val="inset" w:sz="6" w:space="0" w:color="auto"/>
              <w:bottom w:val="inset" w:sz="6" w:space="0" w:color="auto"/>
              <w:right w:val="inset" w:sz="6" w:space="0" w:color="auto"/>
            </w:tcBorders>
            <w:shd w:val="clear" w:color="auto" w:fill="auto"/>
          </w:tcPr>
          <w:p w14:paraId="639871D2" w14:textId="77777777" w:rsidR="00C02349" w:rsidRPr="00C02349" w:rsidRDefault="00C02349" w:rsidP="00C02349">
            <w:pPr>
              <w:spacing w:after="0" w:line="240" w:lineRule="auto"/>
              <w:rPr>
                <w:rFonts w:ascii="Calibri" w:eastAsia="Simsun (Founder Extended)" w:hAnsi="Calibri" w:cs="Calibri"/>
                <w:b/>
                <w:i/>
                <w:lang w:val="el-GR"/>
              </w:rPr>
            </w:pPr>
            <w:r w:rsidRPr="00C02349">
              <w:rPr>
                <w:rFonts w:ascii="Calibri" w:eastAsia="Times New Roman" w:hAnsi="Calibri" w:cs="Calibri"/>
                <w:i/>
                <w:lang w:val="el-GR"/>
              </w:rPr>
              <w:t>Για επενδύσεις σε κτίρια υποβάλλονται:</w:t>
            </w: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6A53803E"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053AE6BE"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62B76E75"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21558DE"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 xml:space="preserve">Αρχιτεκτονικά σχέδια (κατόψεις και όψεις)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77FF18BB"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1064C735"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C02349" w14:paraId="7923DC5A"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3FB2BA20"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69B32D2"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Πολεοδομική Άδεια (απαραίτητη</w:t>
            </w:r>
            <w:r w:rsidRPr="00C02349">
              <w:rPr>
                <w:rFonts w:ascii="Calibri" w:eastAsia="Times New Roman" w:hAnsi="Calibri" w:cs="Calibri"/>
                <w:lang w:val="en-GB"/>
              </w:rPr>
              <w:t>)</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AF969EC"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left w:val="inset" w:sz="6" w:space="0" w:color="auto"/>
              <w:bottom w:val="inset" w:sz="6" w:space="0" w:color="auto"/>
              <w:right w:val="inset" w:sz="6" w:space="0" w:color="auto"/>
            </w:tcBorders>
            <w:shd w:val="clear" w:color="auto" w:fill="D9D9D9"/>
          </w:tcPr>
          <w:p w14:paraId="5D614F16"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C02349" w14:paraId="08E720E5" w14:textId="77777777" w:rsidTr="00EB7817">
        <w:trPr>
          <w:trHeight w:val="340"/>
          <w:tblCellSpacing w:w="20" w:type="dxa"/>
        </w:trPr>
        <w:tc>
          <w:tcPr>
            <w:tcW w:w="780" w:type="dxa"/>
            <w:vMerge/>
            <w:tcBorders>
              <w:left w:val="inset" w:sz="6" w:space="0" w:color="auto"/>
              <w:right w:val="inset" w:sz="6" w:space="0" w:color="auto"/>
            </w:tcBorders>
            <w:shd w:val="clear" w:color="auto" w:fill="auto"/>
          </w:tcPr>
          <w:p w14:paraId="6FC94EF8"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18E77E0D"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 xml:space="preserve">Άδεια Οικοδομής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03DB793D"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15C6DBB3"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2A7B5336"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25E5B3E1"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right w:val="inset" w:sz="6" w:space="0" w:color="auto"/>
            </w:tcBorders>
            <w:shd w:val="clear" w:color="auto" w:fill="auto"/>
          </w:tcPr>
          <w:p w14:paraId="78328B89"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Τίτλος Ιδιοκτησίας ή Συμφωνία Μίσθωσης Οικοπέδου / Γης</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6200DF1"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56C3A41A"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1EE968AF"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58340952"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right w:val="inset" w:sz="6" w:space="0" w:color="auto"/>
            </w:tcBorders>
            <w:shd w:val="clear" w:color="auto" w:fill="auto"/>
          </w:tcPr>
          <w:p w14:paraId="5F566C4C"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 xml:space="preserve">Αναλυτική εκτίμηση κόστους από τον αρχιτέκτονα του έργου  ή / και από τον επιβλέπων μηχανικό του έργου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118593D4"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C84D4ED"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42B4AF89"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7B61BA37"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6F31DC78"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βεβαιώσεις με ανάλυση εργασιών με τιμές μονάδας (τετραγωνικά μέτρα, κυβικά μέτρα, ποσότητες κτλ)</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66E3D79C"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DD36ACA"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5704FDE7" w14:textId="77777777" w:rsidTr="00EB7817">
        <w:trPr>
          <w:trHeight w:val="397"/>
          <w:tblCellSpacing w:w="20" w:type="dxa"/>
        </w:trPr>
        <w:tc>
          <w:tcPr>
            <w:tcW w:w="780" w:type="dxa"/>
            <w:vMerge/>
            <w:tcBorders>
              <w:left w:val="inset" w:sz="6" w:space="0" w:color="auto"/>
              <w:right w:val="inset" w:sz="6" w:space="0" w:color="auto"/>
            </w:tcBorders>
            <w:shd w:val="clear" w:color="auto" w:fill="auto"/>
          </w:tcPr>
          <w:p w14:paraId="28BEE0AE"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DBE38BF" w14:textId="77777777" w:rsidR="00C02349" w:rsidRPr="00C02349" w:rsidRDefault="00C02349" w:rsidP="00C02349">
            <w:pPr>
              <w:numPr>
                <w:ilvl w:val="1"/>
                <w:numId w:val="2"/>
              </w:numPr>
              <w:spacing w:after="0" w:line="240" w:lineRule="auto"/>
              <w:ind w:left="565" w:right="26" w:hanging="425"/>
              <w:jc w:val="both"/>
              <w:rPr>
                <w:rFonts w:ascii="Calibri" w:eastAsia="Times New Roman" w:hAnsi="Calibri" w:cs="Calibri"/>
                <w:lang w:val="el-GR"/>
              </w:rPr>
            </w:pPr>
            <w:r w:rsidRPr="00C02349">
              <w:rPr>
                <w:rFonts w:ascii="Calibri" w:eastAsia="Times New Roman" w:hAnsi="Calibri" w:cs="Calibri"/>
                <w:lang w:val="el-GR"/>
              </w:rPr>
              <w:t>Βεβαίωση από τον επιβλέπων μηχανικό του έργου για διασφάλιση της πλήρης εφαρμογής των κατασκευαστικών σχεδίων</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4593C071"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504A8CB6"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02349" w:rsidRPr="00F80872" w14:paraId="5430586E" w14:textId="77777777" w:rsidTr="00EB7817">
        <w:trPr>
          <w:trHeight w:val="1053"/>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758D744F" w14:textId="77777777" w:rsidR="00C02349" w:rsidRPr="000F7401" w:rsidRDefault="00C02349" w:rsidP="000F7401">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EB40265" w14:textId="77777777" w:rsidR="00C02349" w:rsidRPr="00C02349" w:rsidRDefault="00C02349" w:rsidP="00C02349">
            <w:pPr>
              <w:spacing w:before="100" w:beforeAutospacing="1" w:after="100" w:afterAutospacing="1" w:line="300" w:lineRule="atLeast"/>
              <w:ind w:right="26"/>
              <w:rPr>
                <w:rFonts w:ascii="Calibri" w:eastAsia="Times New Roman" w:hAnsi="Calibri" w:cs="Calibri"/>
                <w:lang w:val="el-GR"/>
              </w:rPr>
            </w:pPr>
            <w:r w:rsidRPr="00C02349">
              <w:rPr>
                <w:rFonts w:ascii="Calibri" w:eastAsia="Times New Roman" w:hAnsi="Calibri" w:cs="Calibri"/>
                <w:lang w:val="el-GR"/>
              </w:rPr>
              <w:t>Προσφορές, συμφωνίες και τεχνικές προδιαγραφές από τους κατασκευαστές  ή / και τους προμηθευτές για μηχανήματα, εξοπλισμούς και κατασκευαστικά έργα.</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6ACCB4BB" w14:textId="77777777" w:rsidR="00C02349" w:rsidRPr="00C02349" w:rsidRDefault="00C02349" w:rsidP="00C02349">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A3E542E" w14:textId="77777777" w:rsidR="00C02349" w:rsidRPr="00C02349" w:rsidRDefault="00C02349" w:rsidP="00C02349">
            <w:pPr>
              <w:spacing w:after="0" w:line="240" w:lineRule="auto"/>
              <w:jc w:val="center"/>
              <w:rPr>
                <w:rFonts w:ascii="Calibri" w:eastAsia="Simsun (Founder Extended)" w:hAnsi="Calibri" w:cs="Calibri"/>
                <w:b/>
                <w:lang w:val="el-GR"/>
              </w:rPr>
            </w:pPr>
          </w:p>
        </w:tc>
      </w:tr>
      <w:tr w:rsidR="00C6775A" w:rsidRPr="00F80872" w14:paraId="5C636E38" w14:textId="77777777" w:rsidTr="00EB7817">
        <w:trPr>
          <w:trHeight w:val="926"/>
          <w:tblCellSpacing w:w="20" w:type="dxa"/>
        </w:trPr>
        <w:tc>
          <w:tcPr>
            <w:tcW w:w="780" w:type="dxa"/>
            <w:tcBorders>
              <w:top w:val="inset" w:sz="6" w:space="0" w:color="auto"/>
              <w:left w:val="inset" w:sz="6" w:space="0" w:color="auto"/>
              <w:right w:val="inset" w:sz="6" w:space="0" w:color="auto"/>
            </w:tcBorders>
            <w:shd w:val="clear" w:color="auto" w:fill="auto"/>
          </w:tcPr>
          <w:p w14:paraId="5DBD4721"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right w:val="inset" w:sz="6" w:space="0" w:color="auto"/>
            </w:tcBorders>
            <w:shd w:val="clear" w:color="auto" w:fill="auto"/>
          </w:tcPr>
          <w:p w14:paraId="415EAEA8" w14:textId="77777777" w:rsidR="00C6775A" w:rsidRPr="00EB7817" w:rsidRDefault="00C6775A" w:rsidP="00C6775A">
            <w:pPr>
              <w:spacing w:after="0" w:line="300" w:lineRule="atLeast"/>
              <w:ind w:right="72"/>
              <w:jc w:val="both"/>
              <w:rPr>
                <w:rFonts w:ascii="Times New Roman" w:eastAsia="Times New Roman" w:hAnsi="Times New Roman" w:cs="Times New Roman"/>
                <w:sz w:val="24"/>
                <w:szCs w:val="24"/>
                <w:lang w:val="el-GR"/>
              </w:rPr>
            </w:pPr>
            <w:r w:rsidRPr="00C02349">
              <w:rPr>
                <w:rFonts w:ascii="Calibri" w:eastAsia="Times New Roman" w:hAnsi="Calibri" w:cs="Calibri"/>
                <w:lang w:val="el-GR"/>
              </w:rPr>
              <w:t>Αποδεικτικά στοιχεία που να πιστοποιούν τη δυνατότητα του Δικαιούχου να εξασφαλίσει το απαιτούμενο κεφάλαιο για την ολοκλήρωση του έργου.</w:t>
            </w:r>
            <w:r w:rsidRPr="00C02349">
              <w:rPr>
                <w:rFonts w:ascii="Times New Roman" w:eastAsia="Times New Roman" w:hAnsi="Times New Roman" w:cs="Times New Roman"/>
                <w:sz w:val="24"/>
                <w:szCs w:val="24"/>
                <w:lang w:val="el-GR"/>
              </w:rPr>
              <w:t xml:space="preserve"> </w:t>
            </w:r>
          </w:p>
        </w:tc>
        <w:tc>
          <w:tcPr>
            <w:tcW w:w="872" w:type="dxa"/>
            <w:tcBorders>
              <w:top w:val="inset" w:sz="6" w:space="0" w:color="auto"/>
              <w:left w:val="inset" w:sz="6" w:space="0" w:color="auto"/>
              <w:right w:val="inset" w:sz="6" w:space="0" w:color="auto"/>
            </w:tcBorders>
            <w:shd w:val="clear" w:color="auto" w:fill="auto"/>
          </w:tcPr>
          <w:p w14:paraId="685F2B8F"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right w:val="inset" w:sz="6" w:space="0" w:color="auto"/>
            </w:tcBorders>
            <w:shd w:val="clear" w:color="auto" w:fill="D9D9D9"/>
          </w:tcPr>
          <w:p w14:paraId="2617068F"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F80872" w14:paraId="1BFFD960"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6D88451D"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1FD06385" w14:textId="77777777" w:rsidR="00C6775A" w:rsidRPr="00C02349" w:rsidRDefault="00C6775A" w:rsidP="00C6775A">
            <w:pPr>
              <w:spacing w:after="0" w:line="300" w:lineRule="atLeast"/>
              <w:ind w:right="72"/>
              <w:jc w:val="both"/>
              <w:rPr>
                <w:rFonts w:ascii="Calibri" w:eastAsia="Times New Roman" w:hAnsi="Calibri" w:cs="Calibri"/>
                <w:lang w:val="el-GR"/>
              </w:rPr>
            </w:pPr>
            <w:r w:rsidRPr="00C02349">
              <w:rPr>
                <w:rFonts w:ascii="Calibri" w:eastAsia="Times New Roman" w:hAnsi="Calibri" w:cs="Calibri"/>
                <w:lang w:val="el-GR"/>
              </w:rPr>
              <w:t xml:space="preserve">Αντίγραφα παραστατικών πληρωμής για αναδρομικές δαπάνες  </w:t>
            </w:r>
          </w:p>
          <w:p w14:paraId="1886B412" w14:textId="602116C6" w:rsidR="00C6775A" w:rsidRPr="00C02349" w:rsidRDefault="00C6775A" w:rsidP="004975BB">
            <w:pPr>
              <w:spacing w:after="0" w:line="300" w:lineRule="atLeast"/>
              <w:ind w:right="72"/>
              <w:jc w:val="both"/>
              <w:rPr>
                <w:rFonts w:ascii="Calibri" w:eastAsia="Simsun (Founder Extended)" w:hAnsi="Calibri" w:cs="Calibri"/>
                <w:i/>
                <w:lang w:val="el-GR"/>
              </w:rPr>
            </w:pPr>
            <w:r w:rsidRPr="00C02349">
              <w:rPr>
                <w:rFonts w:ascii="Calibri" w:eastAsia="Times New Roman" w:hAnsi="Calibri" w:cs="Calibri"/>
                <w:i/>
                <w:lang w:val="el-GR"/>
              </w:rPr>
              <w:t xml:space="preserve">(τιμολόγια – αποδείξεις πληρωμής όπως περιγράφονται στον Πίνακα </w:t>
            </w:r>
            <w:r w:rsidR="004975BB">
              <w:rPr>
                <w:rFonts w:ascii="Calibri" w:eastAsia="Times New Roman" w:hAnsi="Calibri" w:cs="Calibri"/>
                <w:i/>
                <w:lang w:val="el-GR"/>
              </w:rPr>
              <w:t>5</w:t>
            </w:r>
            <w:r w:rsidR="004975BB" w:rsidRPr="00C02349">
              <w:rPr>
                <w:rFonts w:ascii="Calibri" w:eastAsia="Times New Roman" w:hAnsi="Calibri" w:cs="Calibri"/>
                <w:i/>
                <w:lang w:val="el-GR"/>
              </w:rPr>
              <w:t xml:space="preserve"> </w:t>
            </w:r>
            <w:r w:rsidRPr="00C02349">
              <w:rPr>
                <w:rFonts w:ascii="Calibri" w:eastAsia="Times New Roman" w:hAnsi="Calibri" w:cs="Calibri"/>
                <w:i/>
                <w:lang w:val="el-GR"/>
              </w:rPr>
              <w:t>του Σχεδίου)</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02B6C659"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38E3F376"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F80872" w14:paraId="362828C9" w14:textId="77777777" w:rsidTr="00EB7817">
        <w:trPr>
          <w:trHeight w:val="705"/>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41430ABF"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4400172E" w14:textId="77777777" w:rsidR="00C6775A" w:rsidRPr="00C02349" w:rsidRDefault="00C6775A" w:rsidP="00C6775A">
            <w:pPr>
              <w:spacing w:after="0" w:line="300" w:lineRule="atLeast"/>
              <w:ind w:right="72"/>
              <w:jc w:val="both"/>
              <w:rPr>
                <w:rFonts w:ascii="Calibri" w:eastAsia="Times New Roman" w:hAnsi="Calibri" w:cs="Calibri"/>
                <w:lang w:val="el-GR"/>
              </w:rPr>
            </w:pPr>
            <w:r w:rsidRPr="00C02349">
              <w:rPr>
                <w:rFonts w:ascii="Calibri" w:eastAsia="Times New Roman" w:hAnsi="Calibri" w:cs="Calibri"/>
                <w:lang w:val="el-GR"/>
              </w:rPr>
              <w:t xml:space="preserve">Συμπληρωμένος ο Πίνακας με τις προτεινόμενες δαπάνες μέσω </w:t>
            </w:r>
            <w:r w:rsidRPr="00C02349">
              <w:rPr>
                <w:rFonts w:ascii="Calibri" w:eastAsia="Times New Roman" w:hAnsi="Calibri" w:cs="Calibri"/>
              </w:rPr>
              <w:t>CD</w:t>
            </w:r>
            <w:r w:rsidRPr="00C02349">
              <w:rPr>
                <w:rFonts w:ascii="Calibri" w:eastAsia="Times New Roman" w:hAnsi="Calibri" w:cs="Calibri"/>
                <w:lang w:val="el-GR"/>
              </w:rPr>
              <w:t xml:space="preserve"> ή </w:t>
            </w:r>
            <w:r w:rsidRPr="00C02349">
              <w:rPr>
                <w:rFonts w:ascii="Calibri" w:eastAsia="Times New Roman" w:hAnsi="Calibri" w:cs="Calibri"/>
              </w:rPr>
              <w:t>USB</w:t>
            </w:r>
            <w:r w:rsidRPr="00C02349">
              <w:rPr>
                <w:rFonts w:ascii="Calibri" w:eastAsia="Times New Roman" w:hAnsi="Calibri" w:cs="Calibri"/>
                <w:lang w:val="el-GR"/>
              </w:rPr>
              <w:t>.</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528618BA"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7D6F6950"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F80872" w14:paraId="2FE8098F"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3DB17146"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shd w:val="clear" w:color="auto" w:fill="auto"/>
          </w:tcPr>
          <w:p w14:paraId="5B53647E" w14:textId="159EC9AF" w:rsidR="00C6775A" w:rsidRPr="00C02349" w:rsidRDefault="00715555" w:rsidP="00C6775A">
            <w:pPr>
              <w:spacing w:before="100" w:beforeAutospacing="1" w:after="100" w:afterAutospacing="1" w:line="300" w:lineRule="atLeast"/>
              <w:ind w:right="26"/>
              <w:rPr>
                <w:rFonts w:ascii="Calibri" w:eastAsia="Times New Roman" w:hAnsi="Calibri" w:cs="Calibri"/>
                <w:lang w:val="el-GR"/>
              </w:rPr>
            </w:pPr>
            <w:r w:rsidRPr="00715555">
              <w:rPr>
                <w:rFonts w:ascii="Calibri" w:hAnsi="Calibri" w:cs="Calibri"/>
                <w:lang w:val="el-GR"/>
              </w:rPr>
              <w:t xml:space="preserve">Κατάσταση αποδοχών και εισφορών ΥΚΑ 2-002 που να πιστοποιείται ο αριθμός υπαλλήλων που εργοδοτούνται, με βάση το τελευταίο έτος από την ημερομηνία υποβολής της Πρότασης.   </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29431C5A"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0EA375BA"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F80872" w14:paraId="2871271B"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73C37422"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shd w:val="clear" w:color="auto" w:fill="auto"/>
          </w:tcPr>
          <w:p w14:paraId="2C4B3D9B" w14:textId="7A94B594" w:rsidR="00C6775A" w:rsidRPr="00C02349" w:rsidRDefault="009067F9" w:rsidP="00C6775A">
            <w:pPr>
              <w:spacing w:after="0" w:line="300" w:lineRule="atLeast"/>
              <w:ind w:right="72"/>
              <w:jc w:val="both"/>
              <w:rPr>
                <w:rFonts w:ascii="Calibri" w:eastAsia="Times New Roman" w:hAnsi="Calibri" w:cs="Calibri"/>
                <w:lang w:val="el-GR"/>
              </w:rPr>
            </w:pPr>
            <w:r>
              <w:rPr>
                <w:lang w:val="el-GR"/>
              </w:rPr>
              <w:t xml:space="preserve">Ελεγμένες Οικονομικές καταστάσεις </w:t>
            </w:r>
            <w:r>
              <w:rPr>
                <w:b/>
                <w:bCs/>
                <w:lang w:val="el-GR"/>
              </w:rPr>
              <w:t>για τα τελευταία 3 έτη</w:t>
            </w:r>
            <w:r>
              <w:rPr>
                <w:lang w:val="el-GR"/>
              </w:rPr>
              <w:t xml:space="preserve"> από την ημερομηνία υποβολής της Πρότασης, για τις οποίες η Εταιρεία υποχρεούται βάσει της Νομοθεσίας να έχει υποβάλει στον Έφορο Εταιρειών. Για νέες επιχειρήσεις θα επισυνάπτονται οι οικονομικές καταστάσεις για τα έτη που υπάρχουν καθώς και το απαιτούμενο δικαιολογητικό 18 με το επιχειρησιακό πλάνο και τις προβλέψεις.</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5D872385"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246A98B5"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F80872" w14:paraId="23F5E7D3" w14:textId="77777777" w:rsidTr="00EB7817">
        <w:trPr>
          <w:trHeight w:val="900"/>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17F5F800"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5237CC86" w14:textId="3606DF4F" w:rsidR="00C6775A" w:rsidRPr="00C02349" w:rsidRDefault="009067F9" w:rsidP="00C6775A">
            <w:pPr>
              <w:spacing w:after="0" w:line="300" w:lineRule="atLeast"/>
              <w:ind w:right="72"/>
              <w:jc w:val="both"/>
              <w:rPr>
                <w:rFonts w:ascii="Calibri" w:eastAsia="Times New Roman" w:hAnsi="Calibri" w:cs="Calibri"/>
                <w:lang w:val="el-GR"/>
              </w:rPr>
            </w:pPr>
            <w:bookmarkStart w:id="4" w:name="_Hlk506986344"/>
            <w:r>
              <w:rPr>
                <w:rFonts w:ascii="Calibri" w:hAnsi="Calibri" w:cs="Calibri"/>
                <w:lang w:val="el-GR"/>
              </w:rPr>
              <w:t xml:space="preserve">Επιχειρησιακό πλάνο που να περιλαμβάνει τις οικονομικές προβλέψεις για τα επόμενα 5 έτη, </w:t>
            </w:r>
            <w:r>
              <w:rPr>
                <w:rFonts w:ascii="Calibri" w:hAnsi="Calibri" w:cs="Calibri"/>
                <w:b/>
                <w:bCs/>
                <w:lang w:val="el-GR"/>
              </w:rPr>
              <w:t>για νεοσύστατες εταιρείες μόνο</w:t>
            </w:r>
            <w:r>
              <w:rPr>
                <w:rFonts w:ascii="Calibri" w:hAnsi="Calibri" w:cs="Calibri"/>
                <w:lang w:val="el-GR"/>
              </w:rPr>
              <w:t>.</w:t>
            </w:r>
            <w:bookmarkEnd w:id="4"/>
          </w:p>
        </w:tc>
        <w:tc>
          <w:tcPr>
            <w:tcW w:w="872" w:type="dxa"/>
            <w:tcBorders>
              <w:top w:val="inset" w:sz="6" w:space="0" w:color="auto"/>
              <w:left w:val="inset" w:sz="6" w:space="0" w:color="auto"/>
              <w:bottom w:val="inset" w:sz="6" w:space="0" w:color="auto"/>
              <w:right w:val="inset" w:sz="6" w:space="0" w:color="auto"/>
            </w:tcBorders>
            <w:shd w:val="clear" w:color="auto" w:fill="auto"/>
          </w:tcPr>
          <w:p w14:paraId="41AE172F"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EBC2C22"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F80872" w14:paraId="0F4F3D53" w14:textId="77777777" w:rsidTr="00EB7817">
        <w:trPr>
          <w:trHeight w:val="473"/>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2BCB4A78"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0F495A4" w14:textId="3E6BFB87" w:rsidR="00C6775A" w:rsidRPr="00C02349" w:rsidRDefault="009067F9" w:rsidP="00C6775A">
            <w:pPr>
              <w:spacing w:after="0" w:line="300" w:lineRule="atLeast"/>
              <w:ind w:right="72"/>
              <w:jc w:val="both"/>
              <w:rPr>
                <w:rFonts w:ascii="Calibri" w:eastAsia="Times New Roman" w:hAnsi="Calibri" w:cs="Calibri"/>
                <w:lang w:val="el-GR"/>
              </w:rPr>
            </w:pPr>
            <w:r>
              <w:rPr>
                <w:rFonts w:ascii="Calibri" w:hAnsi="Calibri" w:cs="Calibri"/>
                <w:bCs/>
                <w:lang w:val="el-GR"/>
              </w:rPr>
              <w:t>Βεβαίωση από τον Εγκεκριμένο Λογιστή της εταιρείας ότι η εταιρεία δεν εμπίπτει στις προβληματικές επιχειρήσεις</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321D8953"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3229F957" w14:textId="77777777" w:rsidR="00C6775A" w:rsidRPr="00C02349" w:rsidRDefault="00C6775A" w:rsidP="00C6775A">
            <w:pPr>
              <w:spacing w:after="0" w:line="240" w:lineRule="auto"/>
              <w:jc w:val="center"/>
              <w:rPr>
                <w:rFonts w:ascii="Calibri" w:eastAsia="Simsun (Founder Extended)" w:hAnsi="Calibri" w:cs="Calibri"/>
                <w:b/>
                <w:lang w:val="el-GR"/>
              </w:rPr>
            </w:pPr>
          </w:p>
        </w:tc>
      </w:tr>
      <w:tr w:rsidR="00C6775A" w:rsidRPr="00F80872" w14:paraId="058ED095" w14:textId="77777777" w:rsidTr="00EB7817">
        <w:trPr>
          <w:trHeight w:val="473"/>
          <w:tblCellSpacing w:w="20" w:type="dxa"/>
        </w:trPr>
        <w:tc>
          <w:tcPr>
            <w:tcW w:w="780" w:type="dxa"/>
            <w:tcBorders>
              <w:top w:val="inset" w:sz="6" w:space="0" w:color="auto"/>
              <w:left w:val="inset" w:sz="6" w:space="0" w:color="auto"/>
              <w:bottom w:val="inset" w:sz="6" w:space="0" w:color="auto"/>
              <w:right w:val="inset" w:sz="6" w:space="0" w:color="auto"/>
            </w:tcBorders>
            <w:shd w:val="clear" w:color="auto" w:fill="auto"/>
          </w:tcPr>
          <w:p w14:paraId="46CCE6D7" w14:textId="77777777" w:rsidR="00C6775A" w:rsidRPr="000F7401" w:rsidRDefault="00C6775A" w:rsidP="00C6775A">
            <w:pPr>
              <w:pStyle w:val="ListParagraph"/>
              <w:numPr>
                <w:ilvl w:val="0"/>
                <w:numId w:val="9"/>
              </w:numPr>
              <w:tabs>
                <w:tab w:val="left" w:pos="2805"/>
              </w:tabs>
              <w:ind w:left="544" w:hanging="425"/>
              <w:jc w:val="both"/>
              <w:rPr>
                <w:rFonts w:ascii="Calibri" w:eastAsia="Simsun (Founder Extended)" w:hAnsi="Calibri" w:cs="Calibri"/>
                <w:b/>
                <w:lang w:val="el-GR"/>
              </w:rPr>
            </w:pPr>
          </w:p>
        </w:tc>
        <w:tc>
          <w:tcPr>
            <w:tcW w:w="5855" w:type="dxa"/>
            <w:tcBorders>
              <w:top w:val="inset" w:sz="6" w:space="0" w:color="auto"/>
              <w:left w:val="inset" w:sz="6" w:space="0" w:color="auto"/>
              <w:bottom w:val="inset" w:sz="6" w:space="0" w:color="auto"/>
              <w:right w:val="inset" w:sz="6" w:space="0" w:color="auto"/>
            </w:tcBorders>
            <w:shd w:val="clear" w:color="auto" w:fill="auto"/>
          </w:tcPr>
          <w:p w14:paraId="3DC09BF9" w14:textId="1728E3DD" w:rsidR="00C6775A" w:rsidRPr="003132AE" w:rsidRDefault="009067F9" w:rsidP="00C6775A">
            <w:pPr>
              <w:autoSpaceDE w:val="0"/>
              <w:autoSpaceDN w:val="0"/>
              <w:adjustRightInd w:val="0"/>
              <w:spacing w:line="300" w:lineRule="atLeast"/>
              <w:jc w:val="both"/>
              <w:rPr>
                <w:rFonts w:ascii="Calibri" w:hAnsi="Calibri" w:cs="Calibri"/>
                <w:b/>
                <w:bCs/>
                <w:u w:val="single"/>
                <w:lang w:val="x-none"/>
              </w:rPr>
            </w:pPr>
            <w:r>
              <w:rPr>
                <w:b/>
                <w:bCs/>
                <w:lang w:val="el-GR"/>
              </w:rPr>
              <w:t>Δήλωση Συμμόρφωσης με τις Περιβαλλοντικές Νομοθεσίες (Παράρτημα 18)</w:t>
            </w:r>
            <w:r>
              <w:rPr>
                <w:lang w:val="el-GR"/>
              </w:rPr>
              <w:t>, η οποία αποστέλλεται συμπληρωμένη προς το Τμήμα Περιβάλλοντος και αντίγραφο της επισυνάπτεται στην αίτηση</w:t>
            </w:r>
          </w:p>
        </w:tc>
        <w:tc>
          <w:tcPr>
            <w:tcW w:w="872" w:type="dxa"/>
            <w:tcBorders>
              <w:top w:val="inset" w:sz="6" w:space="0" w:color="auto"/>
              <w:left w:val="inset" w:sz="6" w:space="0" w:color="auto"/>
              <w:bottom w:val="inset" w:sz="6" w:space="0" w:color="auto"/>
              <w:right w:val="inset" w:sz="6" w:space="0" w:color="auto"/>
            </w:tcBorders>
            <w:shd w:val="clear" w:color="auto" w:fill="auto"/>
          </w:tcPr>
          <w:p w14:paraId="212C7F71" w14:textId="77777777" w:rsidR="00C6775A" w:rsidRPr="00C02349" w:rsidRDefault="00C6775A" w:rsidP="00C6775A">
            <w:pPr>
              <w:spacing w:after="0" w:line="240" w:lineRule="auto"/>
              <w:jc w:val="center"/>
              <w:rPr>
                <w:rFonts w:ascii="Calibri" w:eastAsia="Simsun (Founder Extended)" w:hAnsi="Calibri" w:cs="Calibri"/>
                <w:b/>
                <w:lang w:val="el-GR"/>
              </w:rPr>
            </w:pPr>
          </w:p>
        </w:tc>
        <w:tc>
          <w:tcPr>
            <w:tcW w:w="2491" w:type="dxa"/>
            <w:tcBorders>
              <w:top w:val="inset" w:sz="6" w:space="0" w:color="auto"/>
              <w:left w:val="inset" w:sz="6" w:space="0" w:color="auto"/>
              <w:bottom w:val="inset" w:sz="6" w:space="0" w:color="auto"/>
              <w:right w:val="inset" w:sz="6" w:space="0" w:color="auto"/>
            </w:tcBorders>
            <w:shd w:val="clear" w:color="auto" w:fill="D9D9D9"/>
          </w:tcPr>
          <w:p w14:paraId="4321DFAD" w14:textId="77777777" w:rsidR="00C6775A" w:rsidRPr="00C02349" w:rsidRDefault="00C6775A" w:rsidP="00C6775A">
            <w:pPr>
              <w:spacing w:after="0" w:line="240" w:lineRule="auto"/>
              <w:jc w:val="center"/>
              <w:rPr>
                <w:rFonts w:ascii="Calibri" w:eastAsia="Simsun (Founder Extended)" w:hAnsi="Calibri" w:cs="Calibri"/>
                <w:b/>
                <w:lang w:val="el-GR"/>
              </w:rPr>
            </w:pPr>
          </w:p>
        </w:tc>
      </w:tr>
    </w:tbl>
    <w:p w14:paraId="6DF04DE6" w14:textId="4621BB8C" w:rsidR="00C02349" w:rsidRDefault="00C02349" w:rsidP="00C02349">
      <w:pPr>
        <w:spacing w:after="0" w:line="240" w:lineRule="auto"/>
        <w:jc w:val="both"/>
        <w:rPr>
          <w:rFonts w:ascii="Calibri" w:eastAsia="Times New Roman" w:hAnsi="Calibri" w:cs="Calibri"/>
          <w:b/>
          <w:lang w:val="el-GR"/>
        </w:rPr>
      </w:pPr>
    </w:p>
    <w:p w14:paraId="1724C593" w14:textId="78BC5877" w:rsidR="009067F9" w:rsidRDefault="009067F9" w:rsidP="00C02349">
      <w:pPr>
        <w:spacing w:after="0" w:line="240" w:lineRule="auto"/>
        <w:jc w:val="both"/>
        <w:rPr>
          <w:rFonts w:ascii="Calibri" w:eastAsia="Times New Roman" w:hAnsi="Calibri" w:cs="Calibri"/>
          <w:b/>
          <w:lang w:val="el-GR"/>
        </w:rPr>
      </w:pPr>
    </w:p>
    <w:p w14:paraId="05C5BB52" w14:textId="77777777" w:rsidR="009067F9" w:rsidRPr="00715555" w:rsidRDefault="009067F9" w:rsidP="009067F9">
      <w:pPr>
        <w:spacing w:after="0" w:line="300" w:lineRule="atLeast"/>
        <w:jc w:val="both"/>
        <w:rPr>
          <w:rFonts w:ascii="Calibri" w:eastAsia="Times New Roman" w:hAnsi="Calibri" w:cs="Calibri"/>
          <w:b/>
          <w:lang w:val="el-GR"/>
        </w:rPr>
      </w:pPr>
      <w:r w:rsidRPr="00715555">
        <w:rPr>
          <w:rFonts w:ascii="Calibri" w:eastAsia="Times New Roman" w:hAnsi="Calibri" w:cs="Calibri"/>
          <w:b/>
          <w:lang w:val="el-GR"/>
        </w:rPr>
        <w:t>Πέραν των πιο πάνω δικαιολογητικών, η ΤΟΔΑ διατηρεί το δικαίωμα να ζητήσει από το Δικαιούχο οποιαδήποτε άλλα επιπρόσθετα δικαιολογητικά, απαραίτητα για την ολοκλήρωση της αξιολόγησης της πρότασης του.</w:t>
      </w:r>
    </w:p>
    <w:p w14:paraId="6C9AB2AE" w14:textId="77777777" w:rsidR="009067F9" w:rsidRPr="00C02349" w:rsidRDefault="009067F9" w:rsidP="00C02349">
      <w:pPr>
        <w:spacing w:after="0" w:line="240" w:lineRule="auto"/>
        <w:jc w:val="both"/>
        <w:rPr>
          <w:rFonts w:ascii="Calibri" w:eastAsia="Times New Roman" w:hAnsi="Calibri" w:cs="Calibri"/>
          <w:b/>
          <w:lang w:val="el-GR"/>
        </w:rPr>
      </w:pPr>
    </w:p>
    <w:sectPr w:rsidR="009067F9" w:rsidRPr="00C02349" w:rsidSect="000F7401">
      <w:headerReference w:type="even" r:id="rId13"/>
      <w:headerReference w:type="default" r:id="rId14"/>
      <w:footerReference w:type="even" r:id="rId15"/>
      <w:footerReference w:type="default" r:id="rId16"/>
      <w:headerReference w:type="first" r:id="rId17"/>
      <w:footerReference w:type="first" r:id="rId18"/>
      <w:pgSz w:w="12240" w:h="15840"/>
      <w:pgMar w:top="85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2B725" w14:textId="77777777" w:rsidR="00A73B17" w:rsidRDefault="00A73B17" w:rsidP="002123C1">
      <w:pPr>
        <w:spacing w:after="0" w:line="240" w:lineRule="auto"/>
      </w:pPr>
      <w:r>
        <w:separator/>
      </w:r>
    </w:p>
  </w:endnote>
  <w:endnote w:type="continuationSeparator" w:id="0">
    <w:p w14:paraId="748E1BF4" w14:textId="77777777" w:rsidR="00A73B17" w:rsidRDefault="00A73B17" w:rsidP="00212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Founder Extended)">
    <w:altName w:val="Microsoft YaHei"/>
    <w:panose1 w:val="00000000000000000000"/>
    <w:charset w:val="86"/>
    <w:family w:val="script"/>
    <w:notTrueType/>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27A55" w14:textId="77777777" w:rsidR="00272BAA" w:rsidRDefault="00272B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7F7AA" w14:textId="50138C85" w:rsidR="00634006" w:rsidRPr="00634006" w:rsidRDefault="00634006" w:rsidP="00634006">
    <w:pPr>
      <w:spacing w:after="0" w:line="240" w:lineRule="auto"/>
      <w:rPr>
        <w:rFonts w:ascii="Calibri" w:eastAsia="Times New Roman" w:hAnsi="Calibri" w:cs="Calibri"/>
        <w:b/>
        <w:bCs/>
        <w:i/>
        <w:sz w:val="20"/>
        <w:szCs w:val="20"/>
        <w:lang w:val="el-GR"/>
      </w:rPr>
    </w:pPr>
    <w:r w:rsidRPr="00634006">
      <w:rPr>
        <w:rFonts w:ascii="Calibri" w:eastAsia="Times New Roman" w:hAnsi="Calibri" w:cs="Calibri"/>
        <w:i/>
        <w:sz w:val="20"/>
        <w:szCs w:val="20"/>
        <w:lang w:val="el-GR"/>
      </w:rPr>
      <w:t>Σελίδα</w:t>
    </w:r>
    <w:r w:rsidRPr="00634006">
      <w:rPr>
        <w:rFonts w:ascii="Calibri" w:eastAsia="Times New Roman" w:hAnsi="Calibri" w:cs="Calibri"/>
        <w:i/>
        <w:sz w:val="20"/>
        <w:szCs w:val="20"/>
      </w:rPr>
      <w:t xml:space="preserve"> </w:t>
    </w:r>
    <w:r w:rsidRPr="00634006">
      <w:rPr>
        <w:rFonts w:ascii="Calibri" w:eastAsia="Times New Roman" w:hAnsi="Calibri" w:cs="Calibri"/>
        <w:b/>
        <w:bCs/>
        <w:i/>
        <w:sz w:val="20"/>
        <w:szCs w:val="20"/>
      </w:rPr>
      <w:fldChar w:fldCharType="begin"/>
    </w:r>
    <w:r w:rsidRPr="00634006">
      <w:rPr>
        <w:rFonts w:ascii="Calibri" w:eastAsia="Times New Roman" w:hAnsi="Calibri" w:cs="Calibri"/>
        <w:b/>
        <w:bCs/>
        <w:i/>
        <w:sz w:val="20"/>
        <w:szCs w:val="20"/>
      </w:rPr>
      <w:instrText xml:space="preserve"> PAGE </w:instrText>
    </w:r>
    <w:r w:rsidRPr="00634006">
      <w:rPr>
        <w:rFonts w:ascii="Calibri" w:eastAsia="Times New Roman" w:hAnsi="Calibri" w:cs="Calibri"/>
        <w:b/>
        <w:bCs/>
        <w:i/>
        <w:sz w:val="20"/>
        <w:szCs w:val="20"/>
      </w:rPr>
      <w:fldChar w:fldCharType="separate"/>
    </w:r>
    <w:r w:rsidR="004975BB">
      <w:rPr>
        <w:rFonts w:ascii="Calibri" w:eastAsia="Times New Roman" w:hAnsi="Calibri" w:cs="Calibri"/>
        <w:b/>
        <w:bCs/>
        <w:i/>
        <w:noProof/>
        <w:sz w:val="20"/>
        <w:szCs w:val="20"/>
      </w:rPr>
      <w:t>8</w:t>
    </w:r>
    <w:r w:rsidRPr="00634006">
      <w:rPr>
        <w:rFonts w:ascii="Calibri" w:eastAsia="Times New Roman" w:hAnsi="Calibri" w:cs="Calibri"/>
        <w:b/>
        <w:bCs/>
        <w:i/>
        <w:sz w:val="20"/>
        <w:szCs w:val="20"/>
      </w:rPr>
      <w:fldChar w:fldCharType="end"/>
    </w:r>
    <w:r w:rsidRPr="00634006">
      <w:rPr>
        <w:rFonts w:ascii="Calibri" w:eastAsia="Times New Roman" w:hAnsi="Calibri" w:cs="Calibri"/>
        <w:i/>
        <w:sz w:val="20"/>
        <w:szCs w:val="20"/>
      </w:rPr>
      <w:t xml:space="preserve"> </w:t>
    </w:r>
    <w:r w:rsidRPr="00634006">
      <w:rPr>
        <w:rFonts w:ascii="Calibri" w:eastAsia="Times New Roman" w:hAnsi="Calibri" w:cs="Calibri"/>
        <w:i/>
        <w:sz w:val="20"/>
        <w:szCs w:val="20"/>
        <w:lang w:val="el-GR"/>
      </w:rPr>
      <w:t>από</w:t>
    </w:r>
    <w:r w:rsidRPr="00634006">
      <w:rPr>
        <w:rFonts w:ascii="Calibri" w:eastAsia="Times New Roman" w:hAnsi="Calibri" w:cs="Calibri"/>
        <w:i/>
        <w:sz w:val="20"/>
        <w:szCs w:val="20"/>
      </w:rPr>
      <w:t xml:space="preserve"> </w:t>
    </w:r>
    <w:r w:rsidRPr="00634006">
      <w:rPr>
        <w:rFonts w:ascii="Calibri" w:eastAsia="Times New Roman" w:hAnsi="Calibri" w:cs="Calibri"/>
        <w:b/>
        <w:bCs/>
        <w:i/>
        <w:sz w:val="20"/>
        <w:szCs w:val="20"/>
      </w:rPr>
      <w:fldChar w:fldCharType="begin"/>
    </w:r>
    <w:r w:rsidRPr="00634006">
      <w:rPr>
        <w:rFonts w:ascii="Calibri" w:eastAsia="Times New Roman" w:hAnsi="Calibri" w:cs="Calibri"/>
        <w:b/>
        <w:bCs/>
        <w:i/>
        <w:sz w:val="20"/>
        <w:szCs w:val="20"/>
      </w:rPr>
      <w:instrText xml:space="preserve"> NUMPAGES  </w:instrText>
    </w:r>
    <w:r w:rsidRPr="00634006">
      <w:rPr>
        <w:rFonts w:ascii="Calibri" w:eastAsia="Times New Roman" w:hAnsi="Calibri" w:cs="Calibri"/>
        <w:b/>
        <w:bCs/>
        <w:i/>
        <w:sz w:val="20"/>
        <w:szCs w:val="20"/>
      </w:rPr>
      <w:fldChar w:fldCharType="separate"/>
    </w:r>
    <w:r w:rsidR="004975BB">
      <w:rPr>
        <w:rFonts w:ascii="Calibri" w:eastAsia="Times New Roman" w:hAnsi="Calibri" w:cs="Calibri"/>
        <w:b/>
        <w:bCs/>
        <w:i/>
        <w:noProof/>
        <w:sz w:val="20"/>
        <w:szCs w:val="20"/>
      </w:rPr>
      <w:t>8</w:t>
    </w:r>
    <w:r w:rsidRPr="00634006">
      <w:rPr>
        <w:rFonts w:ascii="Calibri" w:eastAsia="Times New Roman" w:hAnsi="Calibri" w:cs="Calibri"/>
        <w:b/>
        <w:bCs/>
        <w:i/>
        <w:sz w:val="20"/>
        <w:szCs w:val="20"/>
      </w:rPr>
      <w:fldChar w:fldCharType="end"/>
    </w:r>
    <w:r w:rsidRPr="00634006">
      <w:rPr>
        <w:rFonts w:ascii="Calibri" w:eastAsia="Times New Roman" w:hAnsi="Calibri" w:cs="Calibri"/>
        <w:b/>
        <w:bCs/>
        <w:i/>
        <w:sz w:val="20"/>
        <w:szCs w:val="20"/>
        <w:lang w:val="el-GR"/>
      </w:rPr>
      <w:tab/>
    </w:r>
    <w:r w:rsidRPr="00634006">
      <w:rPr>
        <w:rFonts w:ascii="Calibri" w:eastAsia="Times New Roman" w:hAnsi="Calibri" w:cs="Calibri"/>
        <w:b/>
        <w:bCs/>
        <w:i/>
        <w:sz w:val="20"/>
        <w:szCs w:val="20"/>
        <w:lang w:val="el-GR"/>
      </w:rPr>
      <w:tab/>
      <w:t xml:space="preserve">                                                                                                                </w:t>
    </w:r>
    <w:r w:rsidRPr="00634006">
      <w:rPr>
        <w:rFonts w:ascii="Calibri" w:eastAsia="Times New Roman" w:hAnsi="Calibri" w:cs="Calibri"/>
        <w:bCs/>
        <w:i/>
        <w:sz w:val="20"/>
        <w:szCs w:val="20"/>
        <w:lang w:val="el-GR"/>
      </w:rPr>
      <w:t>4.3.2</w:t>
    </w:r>
    <w:r w:rsidRPr="00634006">
      <w:rPr>
        <w:rFonts w:ascii="Calibri" w:eastAsia="Times New Roman" w:hAnsi="Calibri" w:cs="Calibri"/>
        <w:bCs/>
        <w:i/>
        <w:sz w:val="20"/>
        <w:szCs w:val="20"/>
      </w:rPr>
      <w:t>.</w:t>
    </w:r>
    <w:r w:rsidR="00272BAA">
      <w:rPr>
        <w:rFonts w:ascii="Calibri" w:eastAsia="Times New Roman" w:hAnsi="Calibri" w:cs="Calibri"/>
        <w:bCs/>
        <w:i/>
        <w:sz w:val="20"/>
        <w:szCs w:val="20"/>
      </w:rPr>
      <w:t>1</w:t>
    </w:r>
    <w:r w:rsidRPr="00634006">
      <w:rPr>
        <w:rFonts w:ascii="Calibri" w:eastAsia="Times New Roman" w:hAnsi="Calibri" w:cs="Calibri"/>
        <w:bCs/>
        <w:i/>
        <w:sz w:val="20"/>
        <w:szCs w:val="20"/>
        <w:lang w:val="el-GR"/>
      </w:rPr>
      <w:t xml:space="preserve"> -</w:t>
    </w:r>
    <w:r w:rsidRPr="00634006">
      <w:rPr>
        <w:rFonts w:ascii="Calibri" w:eastAsia="Times New Roman" w:hAnsi="Calibri" w:cs="Calibri"/>
        <w:b/>
        <w:bCs/>
        <w:i/>
        <w:sz w:val="20"/>
        <w:szCs w:val="20"/>
        <w:lang w:val="el-GR"/>
      </w:rPr>
      <w:t xml:space="preserve"> </w:t>
    </w:r>
    <w:r>
      <w:rPr>
        <w:rFonts w:ascii="Calibri" w:eastAsia="Times New Roman" w:hAnsi="Calibri" w:cs="Calibri"/>
        <w:bCs/>
        <w:i/>
        <w:sz w:val="20"/>
        <w:szCs w:val="20"/>
        <w:lang w:val="el-GR"/>
      </w:rPr>
      <w:t>Παράρτημα 1</w:t>
    </w:r>
  </w:p>
  <w:p w14:paraId="006534F7" w14:textId="77777777" w:rsidR="00634006" w:rsidRDefault="006340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EA9DC" w14:textId="77777777" w:rsidR="00272BAA" w:rsidRDefault="00272B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4FF3B" w14:textId="77777777" w:rsidR="00A73B17" w:rsidRDefault="00A73B17" w:rsidP="002123C1">
      <w:pPr>
        <w:spacing w:after="0" w:line="240" w:lineRule="auto"/>
      </w:pPr>
      <w:r>
        <w:separator/>
      </w:r>
    </w:p>
  </w:footnote>
  <w:footnote w:type="continuationSeparator" w:id="0">
    <w:p w14:paraId="79EACDDE" w14:textId="77777777" w:rsidR="00A73B17" w:rsidRDefault="00A73B17" w:rsidP="002123C1">
      <w:pPr>
        <w:spacing w:after="0" w:line="240" w:lineRule="auto"/>
      </w:pPr>
      <w:r>
        <w:continuationSeparator/>
      </w:r>
    </w:p>
  </w:footnote>
  <w:footnote w:id="1">
    <w:p w14:paraId="184982CB" w14:textId="77777777" w:rsidR="00C02349" w:rsidRPr="006A75D7" w:rsidRDefault="00C02349" w:rsidP="00C02349">
      <w:pPr>
        <w:jc w:val="both"/>
        <w:rPr>
          <w:rFonts w:ascii="Calibri" w:hAnsi="Calibri" w:cs="Calibri"/>
          <w:i/>
          <w:sz w:val="20"/>
          <w:lang w:val="el-GR"/>
        </w:rPr>
      </w:pPr>
      <w:r w:rsidRPr="006A75D7">
        <w:rPr>
          <w:rStyle w:val="FootnoteReference"/>
          <w:rFonts w:ascii="Calibri" w:hAnsi="Calibri" w:cs="Calibri"/>
          <w:i/>
          <w:sz w:val="20"/>
        </w:rPr>
        <w:footnoteRef/>
      </w:r>
      <w:r w:rsidRPr="006A75D7">
        <w:rPr>
          <w:rFonts w:ascii="Calibri" w:hAnsi="Calibri" w:cs="Calibri"/>
          <w:i/>
          <w:sz w:val="20"/>
          <w:lang w:val="el-GR"/>
        </w:rPr>
        <w:t xml:space="preserve"> Οι κατηγορίες επενδύσεων περιγράφονται αναλυτικά στο Παράρτημα 14.</w:t>
      </w:r>
    </w:p>
  </w:footnote>
  <w:footnote w:id="2">
    <w:p w14:paraId="572B6CB4" w14:textId="77777777" w:rsidR="00C02349" w:rsidRPr="006A75D7" w:rsidRDefault="00C02349" w:rsidP="00C02349">
      <w:pPr>
        <w:jc w:val="both"/>
        <w:rPr>
          <w:rFonts w:ascii="Calibri" w:hAnsi="Calibri" w:cs="Calibri"/>
          <w:i/>
          <w:sz w:val="20"/>
          <w:lang w:val="el-GR"/>
        </w:rPr>
      </w:pPr>
      <w:r w:rsidRPr="006A75D7">
        <w:rPr>
          <w:rStyle w:val="FootnoteReference"/>
          <w:rFonts w:ascii="Calibri" w:hAnsi="Calibri" w:cs="Calibri"/>
          <w:i/>
          <w:sz w:val="20"/>
        </w:rPr>
        <w:footnoteRef/>
      </w:r>
      <w:r w:rsidRPr="006A75D7">
        <w:rPr>
          <w:rFonts w:ascii="Calibri" w:hAnsi="Calibri" w:cs="Calibri"/>
          <w:i/>
          <w:sz w:val="20"/>
          <w:lang w:val="el-GR"/>
        </w:rPr>
        <w:t xml:space="preserve"> Σημειώνεται ότι οι πιο πάνω κατηγορίες επενδύσεων θα πρέπει να συσχετίζονται με τον Πίνακα Δαπανών που υποβάλετε συμπληρωμένος (σε </w:t>
      </w:r>
      <w:r w:rsidR="003766FD" w:rsidRPr="006A75D7">
        <w:rPr>
          <w:rFonts w:ascii="Calibri" w:hAnsi="Calibri" w:cs="Calibri"/>
          <w:i/>
          <w:sz w:val="20"/>
          <w:lang w:val="el-GR"/>
        </w:rPr>
        <w:t>Excel</w:t>
      </w:r>
      <w:r w:rsidRPr="006A75D7">
        <w:rPr>
          <w:rFonts w:ascii="Calibri" w:hAnsi="Calibri" w:cs="Calibri"/>
          <w:i/>
          <w:sz w:val="20"/>
          <w:lang w:val="el-GR"/>
        </w:rPr>
        <w:t xml:space="preserve"> file.xls) ηλεκτρονικά μέσω οπτικού δίσκου CD-ROM ή μέσω USB.</w:t>
      </w:r>
    </w:p>
    <w:p w14:paraId="37F60FC1" w14:textId="77777777" w:rsidR="00C02349" w:rsidRDefault="00C02349" w:rsidP="00C02349">
      <w:pPr>
        <w:pStyle w:val="FootnoteText"/>
        <w:rPr>
          <w:lang w:val="el-GR"/>
        </w:rPr>
      </w:pPr>
    </w:p>
  </w:footnote>
  <w:footnote w:id="3">
    <w:p w14:paraId="75C73B32" w14:textId="77777777" w:rsidR="00C02349" w:rsidRPr="006A75D7" w:rsidRDefault="00C02349" w:rsidP="00C02349">
      <w:pPr>
        <w:pStyle w:val="FootnoteText"/>
        <w:rPr>
          <w:rFonts w:ascii="Calibri" w:hAnsi="Calibri" w:cs="Calibri"/>
          <w:i/>
          <w:lang w:val="el-GR"/>
        </w:rPr>
      </w:pPr>
      <w:r w:rsidRPr="006A75D7">
        <w:rPr>
          <w:rStyle w:val="FootnoteReference"/>
          <w:rFonts w:ascii="Calibri" w:hAnsi="Calibri" w:cs="Calibri"/>
          <w:i/>
        </w:rPr>
        <w:footnoteRef/>
      </w:r>
      <w:r w:rsidRPr="006A75D7">
        <w:rPr>
          <w:rFonts w:ascii="Calibri" w:hAnsi="Calibri" w:cs="Calibri"/>
          <w:i/>
          <w:lang w:val="el-GR"/>
        </w:rPr>
        <w:t xml:space="preserve"> Αναλυτικά, οι πρόνοιες που διέπουν τα δικαιολογητικά περιγράφονται στον </w:t>
      </w:r>
      <w:r w:rsidRPr="00B351FD">
        <w:rPr>
          <w:rFonts w:ascii="Calibri" w:hAnsi="Calibri" w:cs="Calibri"/>
          <w:i/>
          <w:lang w:val="el-GR"/>
        </w:rPr>
        <w:t>Πίνακα 4</w:t>
      </w:r>
      <w:r w:rsidRPr="006A75D7">
        <w:rPr>
          <w:rFonts w:ascii="Calibri" w:hAnsi="Calibri" w:cs="Calibri"/>
          <w:i/>
          <w:lang w:val="el-GR"/>
        </w:rPr>
        <w:t xml:space="preserve"> του Σχεδίου.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61F3F" w14:textId="77777777" w:rsidR="00272BAA" w:rsidRDefault="00272B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87836" w14:textId="77777777" w:rsidR="00272BAA" w:rsidRDefault="00272B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08861" w14:textId="77777777" w:rsidR="00272BAA" w:rsidRDefault="00272B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05EAD"/>
    <w:multiLevelType w:val="multilevel"/>
    <w:tmpl w:val="1E0E7B46"/>
    <w:lvl w:ilvl="0">
      <w:start w:val="1"/>
      <w:numFmt w:val="decimal"/>
      <w:lvlText w:val="%1."/>
      <w:lvlJc w:val="left"/>
      <w:pPr>
        <w:tabs>
          <w:tab w:val="num" w:pos="1440"/>
        </w:tabs>
        <w:ind w:left="1440" w:hanging="360"/>
      </w:pPr>
      <w:rPr>
        <w:rFonts w:hint="default"/>
        <w:b w:val="0"/>
        <w:sz w:val="22"/>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 w15:restartNumberingAfterBreak="0">
    <w:nsid w:val="0C1F398F"/>
    <w:multiLevelType w:val="hybridMultilevel"/>
    <w:tmpl w:val="D228C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88317F"/>
    <w:multiLevelType w:val="multilevel"/>
    <w:tmpl w:val="2750A816"/>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19230B03"/>
    <w:multiLevelType w:val="hybridMultilevel"/>
    <w:tmpl w:val="DD105354"/>
    <w:lvl w:ilvl="0" w:tplc="08090001">
      <w:start w:val="1"/>
      <w:numFmt w:val="bullet"/>
      <w:lvlText w:val=""/>
      <w:lvlJc w:val="left"/>
      <w:pPr>
        <w:ind w:left="720" w:hanging="360"/>
      </w:pPr>
      <w:rPr>
        <w:rFonts w:ascii="Symbol" w:hAnsi="Symbol" w:hint="default"/>
      </w:rPr>
    </w:lvl>
    <w:lvl w:ilvl="1" w:tplc="4BF6B496">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940C01"/>
    <w:multiLevelType w:val="hybridMultilevel"/>
    <w:tmpl w:val="6E264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957788"/>
    <w:multiLevelType w:val="hybridMultilevel"/>
    <w:tmpl w:val="EBEEC91A"/>
    <w:lvl w:ilvl="0" w:tplc="0809000F">
      <w:start w:val="1"/>
      <w:numFmt w:val="decimal"/>
      <w:lvlText w:val="%1."/>
      <w:lvlJc w:val="left"/>
      <w:pPr>
        <w:ind w:left="9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8A25620"/>
    <w:multiLevelType w:val="hybridMultilevel"/>
    <w:tmpl w:val="87A43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3A2935"/>
    <w:multiLevelType w:val="hybridMultilevel"/>
    <w:tmpl w:val="41722000"/>
    <w:lvl w:ilvl="0" w:tplc="08090001">
      <w:start w:val="1"/>
      <w:numFmt w:val="bullet"/>
      <w:lvlText w:val=""/>
      <w:lvlJc w:val="left"/>
      <w:pPr>
        <w:ind w:left="928" w:hanging="360"/>
      </w:pPr>
      <w:rPr>
        <w:rFonts w:ascii="Symbol" w:hAnsi="Symbol" w:hint="default"/>
      </w:rPr>
    </w:lvl>
    <w:lvl w:ilvl="1" w:tplc="08090003">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8" w15:restartNumberingAfterBreak="0">
    <w:nsid w:val="557B21E9"/>
    <w:multiLevelType w:val="hybridMultilevel"/>
    <w:tmpl w:val="4A40E70E"/>
    <w:lvl w:ilvl="0" w:tplc="3276647A">
      <w:start w:val="1"/>
      <w:numFmt w:val="bullet"/>
      <w:pStyle w:val="Bullet2"/>
      <w:lvlText w:val=""/>
      <w:lvlJc w:val="left"/>
      <w:pPr>
        <w:tabs>
          <w:tab w:val="num" w:pos="814"/>
        </w:tabs>
        <w:ind w:left="814" w:hanging="454"/>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3B55335"/>
    <w:multiLevelType w:val="hybridMultilevel"/>
    <w:tmpl w:val="AAE0C06A"/>
    <w:lvl w:ilvl="0" w:tplc="08090001">
      <w:start w:val="1"/>
      <w:numFmt w:val="bullet"/>
      <w:lvlText w:val=""/>
      <w:lvlJc w:val="left"/>
      <w:pPr>
        <w:ind w:left="730" w:hanging="360"/>
      </w:pPr>
      <w:rPr>
        <w:rFonts w:ascii="Symbol" w:hAnsi="Symbol" w:hint="default"/>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10" w15:restartNumberingAfterBreak="0">
    <w:nsid w:val="78EE034C"/>
    <w:multiLevelType w:val="hybridMultilevel"/>
    <w:tmpl w:val="56A67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6"/>
  </w:num>
  <w:num w:numId="6">
    <w:abstractNumId w:val="10"/>
  </w:num>
  <w:num w:numId="7">
    <w:abstractNumId w:val="9"/>
  </w:num>
  <w:num w:numId="8">
    <w:abstractNumId w:val="7"/>
  </w:num>
  <w:num w:numId="9">
    <w:abstractNumId w:val="5"/>
  </w:num>
  <w:num w:numId="10">
    <w:abstractNumId w:val="8"/>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apt">
    <w15:presenceInfo w15:providerId="None" w15:userId="ana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BA"/>
    <w:rsid w:val="00030787"/>
    <w:rsid w:val="00052336"/>
    <w:rsid w:val="000659BA"/>
    <w:rsid w:val="00076269"/>
    <w:rsid w:val="0008044D"/>
    <w:rsid w:val="000F7401"/>
    <w:rsid w:val="00111707"/>
    <w:rsid w:val="00147BB1"/>
    <w:rsid w:val="00194F3F"/>
    <w:rsid w:val="0019536A"/>
    <w:rsid w:val="001A0973"/>
    <w:rsid w:val="001A2E70"/>
    <w:rsid w:val="001E633B"/>
    <w:rsid w:val="001F6D8D"/>
    <w:rsid w:val="00205E67"/>
    <w:rsid w:val="002123C1"/>
    <w:rsid w:val="0023663C"/>
    <w:rsid w:val="0024502D"/>
    <w:rsid w:val="00271896"/>
    <w:rsid w:val="00272BAA"/>
    <w:rsid w:val="00294314"/>
    <w:rsid w:val="002E7D95"/>
    <w:rsid w:val="00310CB5"/>
    <w:rsid w:val="003132AE"/>
    <w:rsid w:val="00346220"/>
    <w:rsid w:val="00346C19"/>
    <w:rsid w:val="00373EFE"/>
    <w:rsid w:val="003766FD"/>
    <w:rsid w:val="003942CE"/>
    <w:rsid w:val="003B7453"/>
    <w:rsid w:val="0040107E"/>
    <w:rsid w:val="004029AC"/>
    <w:rsid w:val="00423BFF"/>
    <w:rsid w:val="00460CA7"/>
    <w:rsid w:val="00467373"/>
    <w:rsid w:val="004975BB"/>
    <w:rsid w:val="004A008D"/>
    <w:rsid w:val="004D1CB2"/>
    <w:rsid w:val="004D6B0A"/>
    <w:rsid w:val="0056736C"/>
    <w:rsid w:val="0058027F"/>
    <w:rsid w:val="005F1440"/>
    <w:rsid w:val="00601F28"/>
    <w:rsid w:val="00634006"/>
    <w:rsid w:val="00653548"/>
    <w:rsid w:val="00661621"/>
    <w:rsid w:val="0067085A"/>
    <w:rsid w:val="0068365E"/>
    <w:rsid w:val="00692774"/>
    <w:rsid w:val="00715555"/>
    <w:rsid w:val="0073534E"/>
    <w:rsid w:val="00781F00"/>
    <w:rsid w:val="00783DAF"/>
    <w:rsid w:val="008331CC"/>
    <w:rsid w:val="008404BA"/>
    <w:rsid w:val="00865A7E"/>
    <w:rsid w:val="00893A71"/>
    <w:rsid w:val="008C312E"/>
    <w:rsid w:val="009067F9"/>
    <w:rsid w:val="00973658"/>
    <w:rsid w:val="00995E35"/>
    <w:rsid w:val="009A3735"/>
    <w:rsid w:val="009D2F3F"/>
    <w:rsid w:val="00A22EDF"/>
    <w:rsid w:val="00A5256B"/>
    <w:rsid w:val="00A55348"/>
    <w:rsid w:val="00A73B17"/>
    <w:rsid w:val="00A8687D"/>
    <w:rsid w:val="00AA4AB0"/>
    <w:rsid w:val="00AF32B9"/>
    <w:rsid w:val="00B576F3"/>
    <w:rsid w:val="00B7089C"/>
    <w:rsid w:val="00B96D93"/>
    <w:rsid w:val="00BA2F04"/>
    <w:rsid w:val="00C02349"/>
    <w:rsid w:val="00C079EE"/>
    <w:rsid w:val="00C14AA1"/>
    <w:rsid w:val="00C55A81"/>
    <w:rsid w:val="00C6775A"/>
    <w:rsid w:val="00C842FD"/>
    <w:rsid w:val="00CB0ECE"/>
    <w:rsid w:val="00CC6C2C"/>
    <w:rsid w:val="00D16EE2"/>
    <w:rsid w:val="00D22BC3"/>
    <w:rsid w:val="00D46032"/>
    <w:rsid w:val="00D65742"/>
    <w:rsid w:val="00DB7940"/>
    <w:rsid w:val="00E0026E"/>
    <w:rsid w:val="00E0777F"/>
    <w:rsid w:val="00E84DD6"/>
    <w:rsid w:val="00EA5E40"/>
    <w:rsid w:val="00EB7817"/>
    <w:rsid w:val="00EF4B91"/>
    <w:rsid w:val="00F504B6"/>
    <w:rsid w:val="00F80872"/>
    <w:rsid w:val="00F81017"/>
    <w:rsid w:val="00FF6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89CB1"/>
  <w15:chartTrackingRefBased/>
  <w15:docId w15:val="{13E13057-0893-4778-9A9D-B05A2534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2123C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123C1"/>
    <w:rPr>
      <w:rFonts w:ascii="Times New Roman" w:eastAsia="Times New Roman" w:hAnsi="Times New Roman" w:cs="Times New Roman"/>
      <w:sz w:val="20"/>
      <w:szCs w:val="20"/>
    </w:rPr>
  </w:style>
  <w:style w:type="character" w:styleId="FootnoteReference">
    <w:name w:val="footnote reference"/>
    <w:rsid w:val="002123C1"/>
    <w:rPr>
      <w:vertAlign w:val="superscript"/>
    </w:rPr>
  </w:style>
  <w:style w:type="character" w:styleId="CommentReference">
    <w:name w:val="annotation reference"/>
    <w:semiHidden/>
    <w:rsid w:val="00C02349"/>
    <w:rPr>
      <w:sz w:val="16"/>
      <w:szCs w:val="16"/>
    </w:rPr>
  </w:style>
  <w:style w:type="paragraph" w:styleId="CommentText">
    <w:name w:val="annotation text"/>
    <w:basedOn w:val="Normal"/>
    <w:link w:val="CommentTextChar"/>
    <w:semiHidden/>
    <w:rsid w:val="00C0234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0234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023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349"/>
    <w:rPr>
      <w:rFonts w:ascii="Segoe UI" w:hAnsi="Segoe UI" w:cs="Segoe UI"/>
      <w:sz w:val="18"/>
      <w:szCs w:val="18"/>
    </w:rPr>
  </w:style>
  <w:style w:type="paragraph" w:styleId="ListParagraph">
    <w:name w:val="List Paragraph"/>
    <w:basedOn w:val="Normal"/>
    <w:uiPriority w:val="34"/>
    <w:qFormat/>
    <w:rsid w:val="00C02349"/>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4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006"/>
  </w:style>
  <w:style w:type="paragraph" w:styleId="Footer">
    <w:name w:val="footer"/>
    <w:basedOn w:val="Normal"/>
    <w:link w:val="FooterChar"/>
    <w:uiPriority w:val="99"/>
    <w:unhideWhenUsed/>
    <w:rsid w:val="00634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006"/>
  </w:style>
  <w:style w:type="paragraph" w:styleId="BodyText2">
    <w:name w:val="Body Text 2"/>
    <w:basedOn w:val="Normal"/>
    <w:link w:val="BodyText2Char"/>
    <w:rsid w:val="00CC6C2C"/>
    <w:pPr>
      <w:spacing w:after="0" w:line="360" w:lineRule="auto"/>
      <w:ind w:left="993"/>
      <w:jc w:val="both"/>
    </w:pPr>
    <w:rPr>
      <w:rFonts w:ascii="Arial" w:eastAsia="Times New Roman" w:hAnsi="Arial" w:cs="Times New Roman"/>
      <w:sz w:val="24"/>
      <w:szCs w:val="20"/>
      <w:lang w:val="el-GR" w:eastAsia="el-GR"/>
    </w:rPr>
  </w:style>
  <w:style w:type="character" w:customStyle="1" w:styleId="BodyText2Char">
    <w:name w:val="Body Text 2 Char"/>
    <w:basedOn w:val="DefaultParagraphFont"/>
    <w:link w:val="BodyText2"/>
    <w:rsid w:val="00CC6C2C"/>
    <w:rPr>
      <w:rFonts w:ascii="Arial" w:eastAsia="Times New Roman" w:hAnsi="Arial" w:cs="Times New Roman"/>
      <w:sz w:val="24"/>
      <w:szCs w:val="20"/>
      <w:lang w:val="el-GR" w:eastAsia="el-GR"/>
    </w:rPr>
  </w:style>
  <w:style w:type="paragraph" w:customStyle="1" w:styleId="Bullet2">
    <w:name w:val="Bullet2"/>
    <w:basedOn w:val="Normal"/>
    <w:rsid w:val="00CC6C2C"/>
    <w:pPr>
      <w:numPr>
        <w:numId w:val="10"/>
      </w:numPr>
      <w:tabs>
        <w:tab w:val="clear" w:pos="814"/>
      </w:tabs>
      <w:spacing w:before="240" w:after="0" w:line="300" w:lineRule="exact"/>
      <w:ind w:left="720" w:hanging="360"/>
      <w:jc w:val="both"/>
    </w:pPr>
    <w:rPr>
      <w:rFonts w:ascii="Arial" w:eastAsia="PMingLiU" w:hAnsi="Arial" w:cs="Times New Roman"/>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7191811">
      <w:bodyDiv w:val="1"/>
      <w:marLeft w:val="0"/>
      <w:marRight w:val="0"/>
      <w:marTop w:val="0"/>
      <w:marBottom w:val="0"/>
      <w:divBdr>
        <w:top w:val="none" w:sz="0" w:space="0" w:color="auto"/>
        <w:left w:val="none" w:sz="0" w:space="0" w:color="auto"/>
        <w:bottom w:val="none" w:sz="0" w:space="0" w:color="auto"/>
        <w:right w:val="none" w:sz="0" w:space="0" w:color="auto"/>
      </w:divBdr>
    </w:div>
    <w:div w:id="136625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6844B-DB3B-4833-8023-957E75EBE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Βασίλης Ιωάννου</dc:creator>
  <cp:keywords/>
  <dc:description/>
  <cp:lastModifiedBy>anapt</cp:lastModifiedBy>
  <cp:revision>57</cp:revision>
  <dcterms:created xsi:type="dcterms:W3CDTF">2019-03-01T11:08:00Z</dcterms:created>
  <dcterms:modified xsi:type="dcterms:W3CDTF">2020-10-29T06:58:00Z</dcterms:modified>
</cp:coreProperties>
</file>